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775"/>
        <w:gridCol w:w="29"/>
      </w:tblGrid>
      <w:tr w:rsidR="00C65245" w14:paraId="1580F8DA" w14:textId="77777777" w:rsidTr="00C61D2E">
        <w:trPr>
          <w:gridAfter w:val="1"/>
          <w:wAfter w:w="29" w:type="dxa"/>
        </w:trPr>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00C61D2E">
        <w:trPr>
          <w:gridAfter w:val="1"/>
          <w:wAfter w:w="29" w:type="dxa"/>
        </w:trPr>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C61D2E">
        <w:trPr>
          <w:gridAfter w:val="1"/>
          <w:wAfter w:w="29" w:type="dxa"/>
        </w:trPr>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C61D2E">
        <w:trPr>
          <w:gridAfter w:val="1"/>
          <w:wAfter w:w="29" w:type="dxa"/>
        </w:trPr>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C61D2E">
        <w:trPr>
          <w:gridAfter w:val="1"/>
          <w:wAfter w:w="29" w:type="dxa"/>
        </w:trPr>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C61D2E">
        <w:trPr>
          <w:gridAfter w:val="1"/>
          <w:wAfter w:w="29" w:type="dxa"/>
        </w:trPr>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C61D2E">
        <w:trPr>
          <w:gridAfter w:val="1"/>
          <w:wAfter w:w="29" w:type="dxa"/>
        </w:trPr>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C61D2E">
        <w:trPr>
          <w:gridAfter w:val="1"/>
          <w:wAfter w:w="29" w:type="dxa"/>
        </w:trPr>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C61D2E">
        <w:trPr>
          <w:gridAfter w:val="1"/>
          <w:wAfter w:w="29" w:type="dxa"/>
        </w:trPr>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C61D2E">
        <w:trPr>
          <w:gridAfter w:val="1"/>
          <w:wAfter w:w="29" w:type="dxa"/>
        </w:trPr>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C61D2E">
        <w:trPr>
          <w:gridAfter w:val="1"/>
          <w:wAfter w:w="29" w:type="dxa"/>
        </w:trPr>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C61D2E">
        <w:trPr>
          <w:gridAfter w:val="1"/>
          <w:wAfter w:w="29" w:type="dxa"/>
        </w:trPr>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C61D2E">
        <w:trPr>
          <w:gridAfter w:val="1"/>
          <w:wAfter w:w="29" w:type="dxa"/>
        </w:trPr>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A5788D">
        <w:trPr>
          <w:gridAfter w:val="1"/>
          <w:wAfter w:w="29" w:type="dxa"/>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C61D2E">
        <w:trPr>
          <w:gridAfter w:val="1"/>
          <w:wAfter w:w="29" w:type="dxa"/>
        </w:trPr>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C61D2E">
        <w:trPr>
          <w:gridAfter w:val="1"/>
          <w:wAfter w:w="29" w:type="dxa"/>
        </w:trPr>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C61D2E">
        <w:trPr>
          <w:gridAfter w:val="1"/>
          <w:wAfter w:w="29" w:type="dxa"/>
        </w:trPr>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C61D2E">
        <w:trPr>
          <w:gridAfter w:val="1"/>
          <w:wAfter w:w="29" w:type="dxa"/>
        </w:trPr>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C61D2E">
        <w:trPr>
          <w:gridAfter w:val="1"/>
          <w:wAfter w:w="29" w:type="dxa"/>
        </w:trPr>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C61D2E">
        <w:trPr>
          <w:gridAfter w:val="1"/>
          <w:wAfter w:w="29" w:type="dxa"/>
        </w:trPr>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C61D2E">
        <w:trPr>
          <w:gridAfter w:val="1"/>
          <w:wAfter w:w="29" w:type="dxa"/>
        </w:trPr>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C61D2E">
        <w:trPr>
          <w:gridAfter w:val="1"/>
          <w:wAfter w:w="29" w:type="dxa"/>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C61D2E">
        <w:trPr>
          <w:gridAfter w:val="1"/>
          <w:wAfter w:w="29" w:type="dxa"/>
        </w:trPr>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C61D2E">
        <w:trPr>
          <w:gridAfter w:val="1"/>
          <w:wAfter w:w="29" w:type="dxa"/>
        </w:trPr>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C61D2E">
        <w:trPr>
          <w:gridAfter w:val="1"/>
          <w:wAfter w:w="29" w:type="dxa"/>
        </w:trPr>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C61D2E">
        <w:trPr>
          <w:gridAfter w:val="1"/>
          <w:wAfter w:w="29" w:type="dxa"/>
        </w:trPr>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C61D2E">
        <w:trPr>
          <w:gridAfter w:val="1"/>
          <w:wAfter w:w="29" w:type="dxa"/>
        </w:trPr>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C61D2E">
        <w:trPr>
          <w:gridAfter w:val="1"/>
          <w:wAfter w:w="29" w:type="dxa"/>
        </w:trPr>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C61D2E">
        <w:trPr>
          <w:gridAfter w:val="1"/>
          <w:wAfter w:w="29" w:type="dxa"/>
          <w:trHeight w:val="850"/>
        </w:trPr>
        <w:tc>
          <w:tcPr>
            <w:tcW w:w="3545" w:type="dxa"/>
          </w:tcPr>
          <w:p w14:paraId="48CDDE0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77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C61D2E">
        <w:trPr>
          <w:gridAfter w:val="1"/>
          <w:wAfter w:w="29" w:type="dxa"/>
        </w:trPr>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C61D2E">
        <w:trPr>
          <w:gridAfter w:val="1"/>
          <w:wAfter w:w="29" w:type="dxa"/>
        </w:trPr>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w:t>
            </w:r>
            <w:proofErr w:type="gramStart"/>
            <w:r>
              <w:rPr>
                <w:rFonts w:ascii="Arial" w:hAnsi="Arial" w:cs="Arial"/>
              </w:rPr>
              <w:t xml:space="preserve">the  </w:t>
            </w:r>
            <w:r>
              <w:rPr>
                <w:rFonts w:ascii="Arial" w:hAnsi="Arial" w:cs="Arial"/>
                <w:b/>
              </w:rPr>
              <w:t>Transmission</w:t>
            </w:r>
            <w:proofErr w:type="gramEnd"/>
            <w:r>
              <w:rPr>
                <w:rFonts w:ascii="Arial" w:hAnsi="Arial" w:cs="Arial"/>
                <w:b/>
              </w:rPr>
              <w:t xml:space="preserve"> Licence</w:t>
            </w:r>
            <w:r>
              <w:rPr>
                <w:rFonts w:ascii="Arial" w:hAnsi="Arial" w:cs="Arial"/>
              </w:rPr>
              <w:t>;</w:t>
            </w:r>
          </w:p>
        </w:tc>
      </w:tr>
      <w:tr w:rsidR="004D5A11" w14:paraId="179D6FB0" w14:textId="77777777" w:rsidTr="00C61D2E">
        <w:trPr>
          <w:gridAfter w:val="1"/>
          <w:wAfter w:w="29" w:type="dxa"/>
        </w:trPr>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C61D2E">
        <w:trPr>
          <w:gridAfter w:val="1"/>
          <w:wAfter w:w="29" w:type="dxa"/>
        </w:trPr>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C61D2E">
        <w:trPr>
          <w:gridAfter w:val="1"/>
          <w:wAfter w:w="29" w:type="dxa"/>
        </w:trPr>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r>
              <w:rPr>
                <w:rFonts w:ascii="Arial" w:hAnsi="Arial" w:cs="Arial"/>
                <w:b/>
                <w:bCs/>
              </w:rPr>
              <w:t>Website</w:t>
            </w:r>
            <w:r>
              <w:rPr>
                <w:rFonts w:ascii="Arial" w:hAnsi="Arial" w:cs="Arial"/>
              </w:rPr>
              <w:t>;</w:t>
            </w:r>
          </w:p>
        </w:tc>
      </w:tr>
      <w:tr w:rsidR="004D5A11" w14:paraId="7C5DF80F" w14:textId="77777777" w:rsidTr="00C61D2E">
        <w:trPr>
          <w:gridAfter w:val="1"/>
          <w:wAfter w:w="29" w:type="dxa"/>
        </w:trPr>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C61D2E">
        <w:trPr>
          <w:gridAfter w:val="1"/>
          <w:wAfter w:w="29" w:type="dxa"/>
        </w:trPr>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C61D2E">
        <w:trPr>
          <w:gridAfter w:val="1"/>
          <w:wAfter w:w="29" w:type="dxa"/>
        </w:trPr>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C61D2E">
        <w:trPr>
          <w:gridAfter w:val="1"/>
          <w:wAfter w:w="29" w:type="dxa"/>
        </w:trPr>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C61D2E">
        <w:trPr>
          <w:gridAfter w:val="1"/>
          <w:wAfter w:w="29" w:type="dxa"/>
        </w:trPr>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C61D2E">
        <w:trPr>
          <w:gridAfter w:val="1"/>
          <w:wAfter w:w="29" w:type="dxa"/>
        </w:trPr>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C61D2E">
        <w:trPr>
          <w:gridAfter w:val="1"/>
          <w:wAfter w:w="29" w:type="dxa"/>
        </w:trPr>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lastRenderedPageBreak/>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C61D2E">
        <w:trPr>
          <w:gridAfter w:val="1"/>
          <w:wAfter w:w="29" w:type="dxa"/>
        </w:trPr>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77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ins w:id="11" w:author="Author">
              <w:r w:rsidR="00B57FD0">
                <w:rPr>
                  <w:rFonts w:ascii="Arial" w:hAnsi="Arial" w:cs="Arial"/>
                  <w:b/>
                  <w:szCs w:val="22"/>
                </w:rPr>
                <w:t>;</w:t>
              </w:r>
            </w:ins>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ins w:id="12" w:author="Autho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ins>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C61D2E">
        <w:trPr>
          <w:gridAfter w:val="1"/>
          <w:wAfter w:w="29" w:type="dxa"/>
        </w:trPr>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C61D2E">
        <w:trPr>
          <w:gridAfter w:val="1"/>
          <w:wAfter w:w="29" w:type="dxa"/>
        </w:trPr>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C61D2E">
        <w:trPr>
          <w:gridAfter w:val="1"/>
          <w:wAfter w:w="29" w:type="dxa"/>
        </w:trPr>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C61D2E">
        <w:trPr>
          <w:gridAfter w:val="1"/>
          <w:wAfter w:w="29" w:type="dxa"/>
        </w:trPr>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C61D2E">
        <w:trPr>
          <w:gridAfter w:val="1"/>
          <w:wAfter w:w="29" w:type="dxa"/>
        </w:trPr>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3" w:name="_BPDCD_13"/>
            <w:r w:rsidRPr="00DE41AF">
              <w:rPr>
                <w:rFonts w:ascii="Arial Bold" w:hAnsi="Arial Bold" w:cs="Arial"/>
                <w:b/>
                <w:lang w:val="en-US"/>
              </w:rPr>
              <w:t>The Company</w:t>
            </w:r>
            <w:r w:rsidRPr="00DE41AF">
              <w:rPr>
                <w:rFonts w:ascii="Arial Bold" w:hAnsi="Arial Bold" w:cs="Arial"/>
                <w:lang w:val="en-US"/>
              </w:rPr>
              <w:t xml:space="preserve"> </w:t>
            </w:r>
            <w:bookmarkEnd w:id="1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4" w:name="_BPDCD_14"/>
            <w:r w:rsidRPr="00DE41AF">
              <w:rPr>
                <w:rFonts w:ascii="Arial" w:hAnsi="Arial" w:cs="Arial"/>
                <w:lang w:val="en-US"/>
              </w:rPr>
              <w:t>;</w:t>
            </w:r>
            <w:bookmarkEnd w:id="14"/>
          </w:p>
        </w:tc>
      </w:tr>
      <w:tr w:rsidR="004D5A11" w14:paraId="33D9BCB0" w14:textId="77777777" w:rsidTr="00C61D2E">
        <w:trPr>
          <w:gridAfter w:val="1"/>
          <w:wAfter w:w="29" w:type="dxa"/>
        </w:trPr>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C61D2E">
        <w:trPr>
          <w:gridAfter w:val="1"/>
          <w:wAfter w:w="29" w:type="dxa"/>
        </w:trPr>
        <w:tc>
          <w:tcPr>
            <w:tcW w:w="354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C61D2E">
        <w:trPr>
          <w:gridAfter w:val="1"/>
          <w:wAfter w:w="29" w:type="dxa"/>
        </w:trPr>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C61D2E">
        <w:trPr>
          <w:gridAfter w:val="1"/>
          <w:wAfter w:w="29" w:type="dxa"/>
        </w:trPr>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C61D2E">
        <w:trPr>
          <w:gridAfter w:val="1"/>
          <w:wAfter w:w="29" w:type="dxa"/>
        </w:trPr>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C61D2E">
        <w:trPr>
          <w:gridAfter w:val="1"/>
          <w:wAfter w:w="29" w:type="dxa"/>
        </w:trPr>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C61D2E">
        <w:trPr>
          <w:gridAfter w:val="1"/>
          <w:wAfter w:w="29" w:type="dxa"/>
        </w:trPr>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C61D2E">
        <w:trPr>
          <w:gridAfter w:val="1"/>
          <w:wAfter w:w="29" w:type="dxa"/>
        </w:trPr>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C61D2E">
        <w:trPr>
          <w:gridAfter w:val="1"/>
          <w:wAfter w:w="29" w:type="dxa"/>
        </w:trPr>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C61D2E">
        <w:trPr>
          <w:gridAfter w:val="1"/>
          <w:wAfter w:w="29" w:type="dxa"/>
        </w:trPr>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15" w:name="_BPDCD_15"/>
            <w:r w:rsidRPr="00DE41AF">
              <w:rPr>
                <w:rFonts w:ascii="Arial" w:hAnsi="Arial" w:cs="Arial"/>
              </w:rPr>
              <w:t>;</w:t>
            </w:r>
            <w:bookmarkEnd w:id="15"/>
          </w:p>
          <w:p w14:paraId="01706113" w14:textId="0118FFA5" w:rsidR="00CC7E52" w:rsidRDefault="00CC7E52">
            <w:pPr>
              <w:pStyle w:val="clauseindent"/>
              <w:ind w:left="0"/>
              <w:jc w:val="both"/>
              <w:rPr>
                <w:rFonts w:ascii="Arial" w:hAnsi="Arial" w:cs="Arial"/>
              </w:rPr>
            </w:pPr>
          </w:p>
        </w:tc>
      </w:tr>
      <w:tr w:rsidR="00062FF6" w14:paraId="5FD33000" w14:textId="77777777" w:rsidTr="00C61D2E">
        <w:trPr>
          <w:gridAfter w:val="1"/>
          <w:wAfter w:w="29" w:type="dxa"/>
        </w:trPr>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C61D2E">
        <w:trPr>
          <w:gridAfter w:val="1"/>
          <w:wAfter w:w="29" w:type="dxa"/>
        </w:trPr>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C61D2E">
        <w:trPr>
          <w:gridAfter w:val="1"/>
          <w:wAfter w:w="29" w:type="dxa"/>
        </w:trPr>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C61D2E">
        <w:trPr>
          <w:gridAfter w:val="1"/>
          <w:wAfter w:w="29" w:type="dxa"/>
        </w:trPr>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2F98F519" w:rsidR="004D5A11" w:rsidRPr="00CC1A3E" w:rsidRDefault="004D5A11">
            <w:pPr>
              <w:pStyle w:val="clauseindent"/>
              <w:ind w:left="0"/>
              <w:jc w:val="both"/>
              <w:rPr>
                <w:rFonts w:ascii="Arial" w:hAnsi="Arial" w:cs="Arial"/>
                <w:b/>
              </w:rPr>
            </w:pPr>
            <w:bookmarkStart w:id="16" w:name="_BPDCD_16"/>
            <w:r w:rsidRPr="00DE41AF">
              <w:rPr>
                <w:rFonts w:ascii="Arial" w:hAnsi="Arial" w:cs="Arial"/>
              </w:rPr>
              <w:t xml:space="preserve">the </w:t>
            </w:r>
            <w:bookmarkEnd w:id="1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C61D2E">
        <w:trPr>
          <w:gridAfter w:val="1"/>
          <w:wAfter w:w="29" w:type="dxa"/>
        </w:trPr>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C61D2E">
        <w:trPr>
          <w:gridAfter w:val="1"/>
          <w:wAfter w:w="29" w:type="dxa"/>
        </w:trPr>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C61D2E">
        <w:trPr>
          <w:gridAfter w:val="1"/>
          <w:wAfter w:w="29" w:type="dxa"/>
        </w:trPr>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C61D2E">
        <w:trPr>
          <w:gridAfter w:val="1"/>
          <w:wAfter w:w="29" w:type="dxa"/>
        </w:trPr>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C61D2E">
        <w:trPr>
          <w:gridAfter w:val="1"/>
          <w:wAfter w:w="29" w:type="dxa"/>
        </w:trPr>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C61D2E">
        <w:trPr>
          <w:gridAfter w:val="1"/>
          <w:wAfter w:w="29" w:type="dxa"/>
        </w:trPr>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C61D2E">
        <w:trPr>
          <w:gridAfter w:val="1"/>
          <w:wAfter w:w="29" w:type="dxa"/>
        </w:trPr>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C61D2E">
        <w:trPr>
          <w:gridAfter w:val="1"/>
          <w:wAfter w:w="29" w:type="dxa"/>
        </w:trPr>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C61D2E">
        <w:trPr>
          <w:gridAfter w:val="1"/>
          <w:wAfter w:w="29" w:type="dxa"/>
        </w:trPr>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C61D2E">
        <w:trPr>
          <w:gridAfter w:val="1"/>
          <w:wAfter w:w="29" w:type="dxa"/>
        </w:trPr>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r>
              <w:rPr>
                <w:rFonts w:ascii="Arial" w:hAnsi="Arial" w:cs="Arial"/>
                <w:b/>
                <w:bCs/>
              </w:rPr>
              <w:t>exemptable</w:t>
            </w:r>
            <w:proofErr w:type="spellEnd"/>
            <w:r>
              <w:rPr>
                <w:rFonts w:ascii="Arial" w:hAnsi="Arial" w:cs="Arial"/>
                <w:b/>
                <w:bCs/>
              </w:rPr>
              <w:t xml:space="preserv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C61D2E">
        <w:trPr>
          <w:gridAfter w:val="1"/>
          <w:wAfter w:w="29" w:type="dxa"/>
        </w:trPr>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4D5A11" w14:paraId="4E11571E" w14:textId="77777777" w:rsidTr="00C61D2E">
        <w:trPr>
          <w:gridAfter w:val="1"/>
          <w:wAfter w:w="29" w:type="dxa"/>
        </w:trPr>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C61D2E">
        <w:trPr>
          <w:gridAfter w:val="1"/>
          <w:wAfter w:w="29" w:type="dxa"/>
        </w:trPr>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C61D2E">
        <w:trPr>
          <w:gridAfter w:val="1"/>
          <w:wAfter w:w="29" w:type="dxa"/>
        </w:trPr>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C61D2E">
        <w:trPr>
          <w:gridAfter w:val="1"/>
          <w:wAfter w:w="29" w:type="dxa"/>
        </w:trPr>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C61D2E">
        <w:trPr>
          <w:gridAfter w:val="1"/>
          <w:wAfter w:w="29" w:type="dxa"/>
        </w:trPr>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C61D2E">
        <w:trPr>
          <w:gridAfter w:val="1"/>
          <w:wAfter w:w="29" w:type="dxa"/>
        </w:trPr>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C61D2E">
        <w:trPr>
          <w:gridAfter w:val="1"/>
          <w:wAfter w:w="29" w:type="dxa"/>
        </w:trPr>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C61D2E">
        <w:trPr>
          <w:gridAfter w:val="1"/>
          <w:wAfter w:w="29" w:type="dxa"/>
        </w:trPr>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C61D2E">
        <w:trPr>
          <w:gridAfter w:val="1"/>
          <w:wAfter w:w="29" w:type="dxa"/>
        </w:trPr>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C61D2E">
        <w:trPr>
          <w:gridAfter w:val="1"/>
          <w:wAfter w:w="29" w:type="dxa"/>
        </w:trPr>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C61D2E">
        <w:trPr>
          <w:gridAfter w:val="1"/>
          <w:wAfter w:w="29" w:type="dxa"/>
        </w:trPr>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C61D2E">
        <w:trPr>
          <w:gridAfter w:val="1"/>
          <w:wAfter w:w="29" w:type="dxa"/>
        </w:trPr>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w:t>
            </w:r>
            <w:r w:rsidRPr="0000119F">
              <w:rPr>
                <w:rFonts w:ascii="Arial" w:hAnsi="Arial" w:cs="Arial"/>
              </w:rPr>
              <w:lastRenderedPageBreak/>
              <w:t xml:space="preserve">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lastRenderedPageBreak/>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C61D2E">
        <w:trPr>
          <w:gridAfter w:val="1"/>
          <w:wAfter w:w="29" w:type="dxa"/>
        </w:trPr>
        <w:tc>
          <w:tcPr>
            <w:tcW w:w="3545" w:type="dxa"/>
          </w:tcPr>
          <w:p w14:paraId="126AD00F" w14:textId="41AD2096" w:rsidR="004D5A11" w:rsidRPr="008654EE" w:rsidRDefault="004D5A11">
            <w:pPr>
              <w:spacing w:after="120" w:line="360" w:lineRule="auto"/>
              <w:rPr>
                <w:rFonts w:ascii="Arial Bold" w:hAnsi="Arial Bold" w:cs="Arial"/>
                <w:b/>
              </w:rPr>
            </w:pPr>
            <w:bookmarkStart w:id="17" w:name="_BPDCI_20"/>
            <w:r w:rsidRPr="008654EE">
              <w:rPr>
                <w:rFonts w:ascii="Arial Bold" w:hAnsi="Arial Bold" w:cs="Arial"/>
                <w:b/>
                <w:bCs/>
              </w:rPr>
              <w:t>"</w:t>
            </w:r>
            <w:bookmarkEnd w:id="17"/>
            <w:r w:rsidRPr="008654EE">
              <w:rPr>
                <w:rFonts w:ascii="Arial Bold" w:hAnsi="Arial Bold" w:cs="Arial"/>
                <w:b/>
              </w:rPr>
              <w:t>CAP 179 Implementation Date</w:t>
            </w:r>
            <w:bookmarkStart w:id="18" w:name="_BPDCD_21"/>
            <w:r w:rsidRPr="008654EE">
              <w:rPr>
                <w:rFonts w:ascii="Arial Bold" w:hAnsi="Arial Bold" w:cs="Arial"/>
                <w:b/>
                <w:bCs/>
              </w:rPr>
              <w:t>"</w:t>
            </w:r>
            <w:r w:rsidRPr="008654EE">
              <w:rPr>
                <w:rFonts w:ascii="Arial Bold" w:hAnsi="Arial Bold" w:cs="Arial"/>
                <w:b/>
              </w:rPr>
              <w:t xml:space="preserve"> </w:t>
            </w:r>
            <w:bookmarkEnd w:id="18"/>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C61D2E">
        <w:trPr>
          <w:gridAfter w:val="1"/>
          <w:wAfter w:w="29" w:type="dxa"/>
        </w:trPr>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C61D2E">
        <w:trPr>
          <w:gridAfter w:val="1"/>
          <w:wAfter w:w="29" w:type="dxa"/>
        </w:trPr>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C61D2E">
        <w:trPr>
          <w:gridAfter w:val="1"/>
          <w:wAfter w:w="29" w:type="dxa"/>
        </w:trPr>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C61D2E">
        <w:trPr>
          <w:gridAfter w:val="1"/>
          <w:wAfter w:w="29" w:type="dxa"/>
        </w:trPr>
        <w:tc>
          <w:tcPr>
            <w:tcW w:w="3545" w:type="dxa"/>
          </w:tcPr>
          <w:p w14:paraId="18B2D1CA" w14:textId="57D4936F" w:rsidR="004D5A11" w:rsidRDefault="004D5A11">
            <w:pPr>
              <w:pStyle w:val="BodyText"/>
              <w:spacing w:line="240" w:lineRule="atLeast"/>
              <w:rPr>
                <w:rFonts w:ascii="Arial" w:hAnsi="Arial" w:cs="Arial"/>
                <w:b/>
                <w:bCs/>
                <w:color w:val="000000"/>
                <w:w w:val="0"/>
              </w:rPr>
            </w:pPr>
            <w:bookmarkStart w:id="19"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9"/>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2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20"/>
          </w:p>
        </w:tc>
      </w:tr>
      <w:tr w:rsidR="004D5A11" w14:paraId="4A0AC05B" w14:textId="77777777" w:rsidTr="00C61D2E">
        <w:trPr>
          <w:gridAfter w:val="1"/>
          <w:wAfter w:w="29" w:type="dxa"/>
        </w:trPr>
        <w:tc>
          <w:tcPr>
            <w:tcW w:w="3545" w:type="dxa"/>
          </w:tcPr>
          <w:p w14:paraId="5C03237B" w14:textId="1F415734" w:rsidR="004D5A11" w:rsidRDefault="004D5A11">
            <w:pPr>
              <w:pStyle w:val="BodyText"/>
              <w:spacing w:line="240" w:lineRule="atLeast"/>
              <w:rPr>
                <w:rFonts w:ascii="Arial" w:hAnsi="Arial" w:cs="Arial"/>
                <w:b/>
                <w:bCs/>
                <w:color w:val="000000"/>
                <w:w w:val="0"/>
              </w:rPr>
            </w:pPr>
            <w:bookmarkStart w:id="21"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1"/>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C61D2E">
        <w:trPr>
          <w:gridAfter w:val="1"/>
          <w:wAfter w:w="29" w:type="dxa"/>
        </w:trPr>
        <w:tc>
          <w:tcPr>
            <w:tcW w:w="3545" w:type="dxa"/>
          </w:tcPr>
          <w:p w14:paraId="19823A81" w14:textId="1DC9B91D" w:rsidR="004D5A11" w:rsidRDefault="004D5A11">
            <w:pPr>
              <w:pStyle w:val="BodyText"/>
              <w:spacing w:line="240" w:lineRule="atLeast"/>
              <w:rPr>
                <w:rFonts w:ascii="Arial" w:hAnsi="Arial" w:cs="Arial"/>
                <w:b/>
                <w:bCs/>
                <w:color w:val="000000"/>
                <w:w w:val="0"/>
              </w:rPr>
            </w:pPr>
            <w:bookmarkStart w:id="22"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2"/>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C61D2E">
        <w:trPr>
          <w:gridAfter w:val="1"/>
          <w:wAfter w:w="29" w:type="dxa"/>
        </w:trPr>
        <w:tc>
          <w:tcPr>
            <w:tcW w:w="3545" w:type="dxa"/>
          </w:tcPr>
          <w:p w14:paraId="2554159B" w14:textId="6EDF5A47" w:rsidR="004D5A11" w:rsidRDefault="004D5A11">
            <w:pPr>
              <w:pStyle w:val="BodyText"/>
              <w:spacing w:line="240" w:lineRule="atLeast"/>
              <w:rPr>
                <w:rFonts w:ascii="Arial" w:hAnsi="Arial" w:cs="Arial"/>
                <w:b/>
                <w:bCs/>
                <w:color w:val="000000"/>
                <w:w w:val="0"/>
              </w:rPr>
            </w:pPr>
            <w:bookmarkStart w:id="23"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3"/>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C61D2E">
        <w:trPr>
          <w:gridAfter w:val="1"/>
          <w:wAfter w:w="29" w:type="dxa"/>
        </w:trPr>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C61D2E">
        <w:trPr>
          <w:gridAfter w:val="1"/>
          <w:wAfter w:w="29" w:type="dxa"/>
        </w:trPr>
        <w:tc>
          <w:tcPr>
            <w:tcW w:w="354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677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C61D2E">
        <w:trPr>
          <w:gridAfter w:val="1"/>
          <w:wAfter w:w="29" w:type="dxa"/>
        </w:trPr>
        <w:tc>
          <w:tcPr>
            <w:tcW w:w="354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C61D2E">
        <w:trPr>
          <w:gridAfter w:val="1"/>
          <w:wAfter w:w="29" w:type="dxa"/>
        </w:trPr>
        <w:tc>
          <w:tcPr>
            <w:tcW w:w="3545" w:type="dxa"/>
          </w:tcPr>
          <w:p w14:paraId="2FF96990" w14:textId="77777777" w:rsidR="00075E76" w:rsidRDefault="00075E76">
            <w:pPr>
              <w:pStyle w:val="BodyText"/>
              <w:rPr>
                <w:rFonts w:ascii="Arial" w:hAnsi="Arial" w:cs="Arial"/>
                <w:b/>
                <w:bCs/>
              </w:rPr>
            </w:pPr>
            <w:r>
              <w:rPr>
                <w:rFonts w:ascii="Arial" w:hAnsi="Arial" w:cs="Arial"/>
                <w:b/>
                <w:bCs/>
              </w:rPr>
              <w:lastRenderedPageBreak/>
              <w:t>“</w:t>
            </w:r>
            <w:proofErr w:type="spellStart"/>
            <w:r>
              <w:rPr>
                <w:rFonts w:ascii="Arial" w:hAnsi="Arial" w:cs="Arial"/>
                <w:b/>
                <w:bCs/>
              </w:rPr>
              <w:t>CfD</w:t>
            </w:r>
            <w:proofErr w:type="spellEnd"/>
            <w:r>
              <w:rPr>
                <w:rFonts w:ascii="Arial" w:hAnsi="Arial" w:cs="Arial"/>
                <w:b/>
                <w:bCs/>
              </w:rPr>
              <w:t xml:space="preserve">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C61D2E">
        <w:trPr>
          <w:gridAfter w:val="1"/>
          <w:wAfter w:w="29" w:type="dxa"/>
        </w:trPr>
        <w:tc>
          <w:tcPr>
            <w:tcW w:w="354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C61D2E">
        <w:trPr>
          <w:gridAfter w:val="1"/>
          <w:wAfter w:w="29" w:type="dxa"/>
        </w:trPr>
        <w:tc>
          <w:tcPr>
            <w:tcW w:w="354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C61D2E">
        <w:trPr>
          <w:gridAfter w:val="1"/>
          <w:wAfter w:w="29" w:type="dxa"/>
        </w:trPr>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C61D2E">
        <w:trPr>
          <w:gridAfter w:val="1"/>
          <w:wAfter w:w="29" w:type="dxa"/>
        </w:trPr>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C61D2E">
        <w:trPr>
          <w:gridAfter w:val="1"/>
          <w:wAfter w:w="29" w:type="dxa"/>
        </w:trPr>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C61D2E">
        <w:trPr>
          <w:gridAfter w:val="1"/>
          <w:wAfter w:w="29" w:type="dxa"/>
        </w:trPr>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C61D2E">
        <w:trPr>
          <w:gridAfter w:val="1"/>
          <w:wAfter w:w="29" w:type="dxa"/>
        </w:trPr>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C61D2E">
        <w:trPr>
          <w:gridAfter w:val="1"/>
          <w:wAfter w:w="29" w:type="dxa"/>
        </w:trPr>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C61D2E">
        <w:trPr>
          <w:gridAfter w:val="1"/>
          <w:wAfter w:w="29" w:type="dxa"/>
        </w:trPr>
        <w:tc>
          <w:tcPr>
            <w:tcW w:w="3545" w:type="dxa"/>
          </w:tcPr>
          <w:p w14:paraId="32BE21B8" w14:textId="2A7BADE6" w:rsidR="004D5A11" w:rsidRDefault="004D5A11">
            <w:pPr>
              <w:rPr>
                <w:rFonts w:ascii="Arial" w:hAnsi="Arial" w:cs="Arial"/>
                <w:b/>
              </w:rPr>
            </w:pPr>
            <w:bookmarkStart w:id="24" w:name="_DV_C131"/>
            <w:r>
              <w:rPr>
                <w:rFonts w:ascii="Arial" w:hAnsi="Arial" w:cs="Arial"/>
                <w:b/>
              </w:rPr>
              <w:t>"Circuit Breaker"</w:t>
            </w:r>
            <w:bookmarkEnd w:id="24"/>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25" w:name="_BPDCD_22"/>
            <w:r>
              <w:rPr>
                <w:rFonts w:ascii="Arial" w:hAnsi="Arial" w:cs="Arial"/>
                <w:color w:val="0000FF"/>
                <w:w w:val="0"/>
                <w:u w:val="double"/>
              </w:rPr>
              <w:t>;</w:t>
            </w:r>
            <w:bookmarkEnd w:id="25"/>
          </w:p>
        </w:tc>
      </w:tr>
      <w:tr w:rsidR="004D5A11" w14:paraId="2431FE17" w14:textId="77777777" w:rsidTr="00C61D2E">
        <w:trPr>
          <w:gridAfter w:val="1"/>
          <w:wAfter w:w="29" w:type="dxa"/>
        </w:trPr>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C61D2E">
        <w:trPr>
          <w:gridAfter w:val="1"/>
          <w:wAfter w:w="29" w:type="dxa"/>
        </w:trPr>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C61D2E">
        <w:trPr>
          <w:gridAfter w:val="1"/>
          <w:wAfter w:w="29" w:type="dxa"/>
        </w:trPr>
        <w:tc>
          <w:tcPr>
            <w:tcW w:w="3545" w:type="dxa"/>
          </w:tcPr>
          <w:p w14:paraId="744493E7" w14:textId="77777777" w:rsidR="003A7390" w:rsidRDefault="003A7390">
            <w:pPr>
              <w:pStyle w:val="BodyText"/>
              <w:rPr>
                <w:rFonts w:ascii="Arial" w:hAnsi="Arial" w:cs="Arial"/>
                <w:b/>
                <w:bCs/>
              </w:rPr>
            </w:pPr>
            <w:r>
              <w:rPr>
                <w:rFonts w:ascii="Arial" w:hAnsi="Arial" w:cs="Arial"/>
                <w:b/>
                <w:bCs/>
              </w:rPr>
              <w:lastRenderedPageBreak/>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C61D2E">
        <w:trPr>
          <w:gridAfter w:val="1"/>
          <w:wAfter w:w="29" w:type="dxa"/>
        </w:trPr>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C61D2E">
        <w:trPr>
          <w:gridAfter w:val="1"/>
          <w:wAfter w:w="29" w:type="dxa"/>
        </w:trPr>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C61D2E">
        <w:trPr>
          <w:gridAfter w:val="1"/>
          <w:wAfter w:w="29" w:type="dxa"/>
        </w:trPr>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C61D2E">
        <w:trPr>
          <w:gridAfter w:val="1"/>
          <w:wAfter w:w="29" w:type="dxa"/>
        </w:trPr>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C61D2E">
        <w:trPr>
          <w:gridAfter w:val="1"/>
          <w:wAfter w:w="29" w:type="dxa"/>
        </w:trPr>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C61D2E">
        <w:trPr>
          <w:gridAfter w:val="1"/>
          <w:wAfter w:w="29" w:type="dxa"/>
        </w:trPr>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C61D2E">
        <w:trPr>
          <w:gridAfter w:val="1"/>
          <w:wAfter w:w="29" w:type="dxa"/>
        </w:trPr>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C61D2E">
        <w:trPr>
          <w:gridAfter w:val="1"/>
          <w:wAfter w:w="29" w:type="dxa"/>
        </w:trPr>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C61D2E">
        <w:trPr>
          <w:gridAfter w:val="1"/>
          <w:wAfter w:w="29" w:type="dxa"/>
        </w:trPr>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C61D2E">
        <w:trPr>
          <w:gridAfter w:val="1"/>
          <w:wAfter w:w="29" w:type="dxa"/>
        </w:trPr>
        <w:tc>
          <w:tcPr>
            <w:tcW w:w="354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C61D2E">
        <w:trPr>
          <w:gridAfter w:val="1"/>
          <w:wAfter w:w="29" w:type="dxa"/>
        </w:trPr>
        <w:tc>
          <w:tcPr>
            <w:tcW w:w="3545" w:type="dxa"/>
          </w:tcPr>
          <w:p w14:paraId="54304CE3" w14:textId="77777777" w:rsidR="004D5A11" w:rsidRDefault="004D5A11">
            <w:pPr>
              <w:pStyle w:val="BodyText"/>
              <w:rPr>
                <w:rFonts w:ascii="Arial" w:hAnsi="Arial" w:cs="Arial"/>
                <w:b/>
                <w:bCs/>
              </w:rPr>
            </w:pPr>
            <w:r>
              <w:rPr>
                <w:rFonts w:ascii="Arial" w:hAnsi="Arial" w:cs="Arial"/>
                <w:b/>
                <w:bCs/>
              </w:rPr>
              <w:lastRenderedPageBreak/>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C61D2E">
        <w:trPr>
          <w:gridAfter w:val="1"/>
          <w:wAfter w:w="29" w:type="dxa"/>
        </w:trPr>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C61D2E">
        <w:trPr>
          <w:gridAfter w:val="1"/>
          <w:wAfter w:w="29" w:type="dxa"/>
        </w:trPr>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C61D2E">
        <w:trPr>
          <w:gridAfter w:val="1"/>
          <w:wAfter w:w="29" w:type="dxa"/>
        </w:trPr>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C61D2E">
        <w:trPr>
          <w:gridAfter w:val="1"/>
          <w:wAfter w:w="29" w:type="dxa"/>
        </w:trPr>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C61D2E">
        <w:trPr>
          <w:gridAfter w:val="1"/>
          <w:wAfter w:w="29" w:type="dxa"/>
        </w:trPr>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C61D2E">
        <w:trPr>
          <w:gridAfter w:val="1"/>
          <w:wAfter w:w="29" w:type="dxa"/>
        </w:trPr>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C61D2E">
        <w:trPr>
          <w:gridAfter w:val="1"/>
          <w:wAfter w:w="29" w:type="dxa"/>
        </w:trPr>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C61D2E">
        <w:trPr>
          <w:gridAfter w:val="1"/>
          <w:wAfter w:w="29" w:type="dxa"/>
        </w:trPr>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Wider Transmission Reinforcement Works</w:t>
            </w:r>
            <w:r>
              <w:rPr>
                <w:rFonts w:ascii="Arial" w:hAnsi="Arial" w:cs="Arial"/>
              </w:rPr>
              <w:t>;</w:t>
            </w:r>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C61D2E">
        <w:trPr>
          <w:gridAfter w:val="1"/>
          <w:wAfter w:w="29" w:type="dxa"/>
        </w:trPr>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 xml:space="preserve">The </w:t>
            </w:r>
            <w:proofErr w:type="gramStart"/>
            <w:r>
              <w:rPr>
                <w:rFonts w:ascii="Arial" w:hAnsi="Arial" w:cs="Arial"/>
                <w:b/>
              </w:rPr>
              <w:t>Company</w:t>
            </w:r>
            <w:r>
              <w:rPr>
                <w:rFonts w:ascii="Arial" w:hAnsi="Arial" w:cs="Arial"/>
              </w:rPr>
              <w:t xml:space="preserve">  pursuant</w:t>
            </w:r>
            <w:proofErr w:type="gramEnd"/>
            <w:r>
              <w:rPr>
                <w:rFonts w:ascii="Arial" w:hAnsi="Arial" w:cs="Arial"/>
              </w:rPr>
              <w:t xml:space="preserve">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C61D2E">
        <w:trPr>
          <w:gridAfter w:val="1"/>
          <w:wAfter w:w="29" w:type="dxa"/>
        </w:trPr>
        <w:tc>
          <w:tcPr>
            <w:tcW w:w="354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C61D2E">
        <w:trPr>
          <w:gridAfter w:val="1"/>
          <w:wAfter w:w="29" w:type="dxa"/>
        </w:trPr>
        <w:tc>
          <w:tcPr>
            <w:tcW w:w="3545" w:type="dxa"/>
          </w:tcPr>
          <w:p w14:paraId="69733147" w14:textId="77777777" w:rsidR="004D5A11" w:rsidRDefault="004D5A11">
            <w:pPr>
              <w:rPr>
                <w:rFonts w:ascii="Arial" w:hAnsi="Arial" w:cs="Arial"/>
                <w:b/>
              </w:rPr>
            </w:pPr>
            <w:r>
              <w:rPr>
                <w:rFonts w:ascii="Arial" w:hAnsi="Arial" w:cs="Arial"/>
                <w:b/>
              </w:rPr>
              <w:lastRenderedPageBreak/>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C61D2E">
        <w:trPr>
          <w:gridAfter w:val="1"/>
          <w:wAfter w:w="29" w:type="dxa"/>
        </w:trPr>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00C61D2E">
        <w:trPr>
          <w:gridAfter w:val="1"/>
          <w:wAfter w:w="29" w:type="dxa"/>
        </w:trPr>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C61D2E">
        <w:trPr>
          <w:gridAfter w:val="1"/>
          <w:wAfter w:w="29" w:type="dxa"/>
        </w:trPr>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26" w:name="_BPDCD_23"/>
            <w:r>
              <w:rPr>
                <w:rFonts w:ascii="Arial" w:hAnsi="Arial" w:cs="Arial"/>
                <w:strike/>
                <w:color w:val="FF0000"/>
              </w:rPr>
              <w:t xml:space="preserve"> </w:t>
            </w:r>
            <w:bookmarkStart w:id="27" w:name="_BPDCI_24"/>
            <w:bookmarkEnd w:id="26"/>
            <w:r>
              <w:rPr>
                <w:rFonts w:ascii="Arial" w:hAnsi="Arial" w:cs="Arial"/>
                <w:color w:val="0000FF"/>
                <w:u w:val="double"/>
              </w:rPr>
              <w:t>;</w:t>
            </w:r>
            <w:proofErr w:type="gramEnd"/>
            <w:r>
              <w:rPr>
                <w:rFonts w:ascii="Arial" w:hAnsi="Arial" w:cs="Arial"/>
                <w:color w:val="0000FF"/>
                <w:u w:val="double"/>
              </w:rPr>
              <w:t xml:space="preserve"> </w:t>
            </w:r>
            <w:bookmarkEnd w:id="27"/>
          </w:p>
          <w:p w14:paraId="07E6A620" w14:textId="77777777" w:rsidR="004D5A11" w:rsidRDefault="004D5A11">
            <w:pPr>
              <w:jc w:val="both"/>
              <w:rPr>
                <w:rFonts w:ascii="Arial" w:hAnsi="Arial" w:cs="Arial"/>
                <w:b/>
                <w:i/>
              </w:rPr>
            </w:pPr>
          </w:p>
        </w:tc>
      </w:tr>
      <w:tr w:rsidR="004D5A11" w14:paraId="7E9E946C" w14:textId="77777777" w:rsidTr="00C61D2E">
        <w:trPr>
          <w:gridAfter w:val="1"/>
          <w:wAfter w:w="29" w:type="dxa"/>
        </w:trPr>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C61D2E">
        <w:trPr>
          <w:gridAfter w:val="1"/>
          <w:wAfter w:w="29" w:type="dxa"/>
        </w:trPr>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C61D2E">
        <w:trPr>
          <w:gridAfter w:val="1"/>
          <w:wAfter w:w="29" w:type="dxa"/>
        </w:trPr>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C61D2E">
        <w:trPr>
          <w:gridAfter w:val="1"/>
          <w:wAfter w:w="29" w:type="dxa"/>
        </w:trPr>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C61D2E">
        <w:trPr>
          <w:gridAfter w:val="1"/>
          <w:wAfter w:w="29" w:type="dxa"/>
        </w:trPr>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C61D2E">
        <w:trPr>
          <w:gridAfter w:val="1"/>
          <w:wAfter w:w="29" w:type="dxa"/>
        </w:trPr>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28" w:name="_BPDCD_27"/>
            <w:r w:rsidRPr="00DE41AF">
              <w:rPr>
                <w:rFonts w:ascii="Arial" w:hAnsi="Arial" w:cs="Arial"/>
                <w:bCs/>
              </w:rPr>
              <w:t>14</w:t>
            </w:r>
            <w:bookmarkEnd w:id="28"/>
            <w:r>
              <w:rPr>
                <w:rFonts w:ascii="Arial" w:hAnsi="Arial" w:cs="Arial"/>
              </w:rPr>
              <w:t>;</w:t>
            </w:r>
          </w:p>
        </w:tc>
      </w:tr>
      <w:tr w:rsidR="004D5A11" w14:paraId="482C9778" w14:textId="77777777" w:rsidTr="00C61D2E">
        <w:trPr>
          <w:gridAfter w:val="1"/>
          <w:wAfter w:w="29" w:type="dxa"/>
        </w:trPr>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C61D2E">
        <w:trPr>
          <w:gridAfter w:val="1"/>
          <w:wAfter w:w="29" w:type="dxa"/>
        </w:trPr>
        <w:tc>
          <w:tcPr>
            <w:tcW w:w="354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C61D2E">
        <w:trPr>
          <w:gridAfter w:val="1"/>
          <w:wAfter w:w="29" w:type="dxa"/>
        </w:trPr>
        <w:tc>
          <w:tcPr>
            <w:tcW w:w="3545" w:type="dxa"/>
          </w:tcPr>
          <w:p w14:paraId="34887455" w14:textId="77777777" w:rsidR="004D5A11" w:rsidRDefault="004D5A11">
            <w:pPr>
              <w:pStyle w:val="BodyText"/>
              <w:rPr>
                <w:rFonts w:ascii="Arial" w:hAnsi="Arial" w:cs="Arial"/>
                <w:b/>
                <w:bCs/>
              </w:rPr>
            </w:pPr>
            <w:r>
              <w:rPr>
                <w:rFonts w:ascii="Arial" w:hAnsi="Arial" w:cs="Arial"/>
                <w:b/>
                <w:bCs/>
              </w:rPr>
              <w:lastRenderedPageBreak/>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C61D2E">
        <w:trPr>
          <w:gridAfter w:val="1"/>
          <w:wAfter w:w="29" w:type="dxa"/>
        </w:trPr>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C61D2E">
        <w:trPr>
          <w:gridAfter w:val="1"/>
          <w:wAfter w:w="29" w:type="dxa"/>
        </w:trPr>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C61D2E">
        <w:trPr>
          <w:gridAfter w:val="1"/>
          <w:wAfter w:w="29" w:type="dxa"/>
        </w:trPr>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C61D2E">
        <w:trPr>
          <w:gridAfter w:val="1"/>
          <w:wAfter w:w="29" w:type="dxa"/>
        </w:trPr>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00C61D2E">
        <w:trPr>
          <w:gridAfter w:val="1"/>
          <w:wAfter w:w="29" w:type="dxa"/>
        </w:trPr>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FE4B08" w:rsidRDefault="00FE4B08" w:rsidP="006554FE">
            <w:pPr>
              <w:jc w:val="both"/>
              <w:rPr>
                <w:rFonts w:ascii="Arial" w:hAnsi="Arial" w:cs="Arial"/>
                <w:b/>
                <w:i/>
              </w:rPr>
            </w:pPr>
          </w:p>
        </w:tc>
      </w:tr>
      <w:tr w:rsidR="006554FE" w14:paraId="054D2558" w14:textId="77777777" w:rsidTr="00C61D2E">
        <w:trPr>
          <w:gridAfter w:val="1"/>
          <w:wAfter w:w="29" w:type="dxa"/>
        </w:trPr>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C61D2E">
        <w:trPr>
          <w:gridAfter w:val="1"/>
          <w:wAfter w:w="29" w:type="dxa"/>
        </w:trPr>
        <w:tc>
          <w:tcPr>
            <w:tcW w:w="354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C61D2E">
        <w:trPr>
          <w:gridAfter w:val="1"/>
          <w:wAfter w:w="29" w:type="dxa"/>
        </w:trPr>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xml:space="preserve">) representing all </w:t>
            </w:r>
            <w:r>
              <w:rPr>
                <w:rFonts w:ascii="Arial" w:hAnsi="Arial" w:cs="Arial"/>
              </w:rPr>
              <w:lastRenderedPageBreak/>
              <w:t>categories of customers, appointed in accordance with Paragraph 8.4.2(b)</w:t>
            </w:r>
          </w:p>
        </w:tc>
      </w:tr>
      <w:tr w:rsidR="004D5A11" w14:paraId="21F6B5F0" w14:textId="77777777" w:rsidTr="00C61D2E">
        <w:trPr>
          <w:gridAfter w:val="1"/>
          <w:wAfter w:w="29" w:type="dxa"/>
        </w:trPr>
        <w:tc>
          <w:tcPr>
            <w:tcW w:w="3545" w:type="dxa"/>
          </w:tcPr>
          <w:p w14:paraId="467BF0AD" w14:textId="77777777" w:rsidR="004D5A11" w:rsidRDefault="004D5A11">
            <w:pPr>
              <w:pStyle w:val="BodyText"/>
              <w:rPr>
                <w:rFonts w:ascii="Arial" w:hAnsi="Arial" w:cs="Arial"/>
                <w:b/>
                <w:bCs/>
              </w:rPr>
            </w:pPr>
            <w:r>
              <w:rPr>
                <w:rFonts w:ascii="Arial" w:hAnsi="Arial" w:cs="Arial"/>
                <w:b/>
                <w:bCs/>
              </w:rPr>
              <w:lastRenderedPageBreak/>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C61D2E">
        <w:trPr>
          <w:gridAfter w:val="1"/>
          <w:wAfter w:w="29" w:type="dxa"/>
        </w:trPr>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C61D2E">
        <w:trPr>
          <w:gridAfter w:val="1"/>
          <w:wAfter w:w="29" w:type="dxa"/>
        </w:trPr>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C61D2E">
        <w:trPr>
          <w:gridAfter w:val="1"/>
          <w:wAfter w:w="29" w:type="dxa"/>
        </w:trPr>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C61D2E">
        <w:trPr>
          <w:gridAfter w:val="1"/>
          <w:wAfter w:w="29" w:type="dxa"/>
        </w:trPr>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C61D2E">
        <w:trPr>
          <w:gridAfter w:val="1"/>
          <w:wAfter w:w="29" w:type="dxa"/>
        </w:trPr>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C61D2E">
        <w:trPr>
          <w:gridAfter w:val="1"/>
          <w:wAfter w:w="29" w:type="dxa"/>
        </w:trPr>
        <w:tc>
          <w:tcPr>
            <w:tcW w:w="354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C61D2E">
        <w:trPr>
          <w:gridAfter w:val="1"/>
          <w:wAfter w:w="29" w:type="dxa"/>
        </w:trPr>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C61D2E">
        <w:trPr>
          <w:gridAfter w:val="1"/>
          <w:wAfter w:w="29" w:type="dxa"/>
        </w:trPr>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C61D2E">
        <w:trPr>
          <w:gridAfter w:val="1"/>
          <w:wAfter w:w="29" w:type="dxa"/>
        </w:trPr>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29" w:name="_BPDCD_29"/>
            <w:r w:rsidRPr="00842A97">
              <w:rPr>
                <w:rFonts w:ascii="Arial Bold" w:hAnsi="Arial Bold" w:cs="Arial"/>
                <w:b/>
                <w:bCs/>
              </w:rPr>
              <w:t>The Company</w:t>
            </w:r>
            <w:r w:rsidRPr="00842A97">
              <w:rPr>
                <w:rFonts w:ascii="Arial" w:hAnsi="Arial" w:cs="Arial"/>
              </w:rPr>
              <w:t xml:space="preserve"> </w:t>
            </w:r>
            <w:bookmarkEnd w:id="29"/>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C61D2E">
        <w:trPr>
          <w:gridAfter w:val="1"/>
          <w:wAfter w:w="29" w:type="dxa"/>
        </w:trPr>
        <w:tc>
          <w:tcPr>
            <w:tcW w:w="354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C61D2E">
        <w:trPr>
          <w:gridAfter w:val="1"/>
          <w:wAfter w:w="29" w:type="dxa"/>
        </w:trPr>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C61D2E">
        <w:trPr>
          <w:gridAfter w:val="1"/>
          <w:wAfter w:w="29" w:type="dxa"/>
        </w:trPr>
        <w:tc>
          <w:tcPr>
            <w:tcW w:w="3545" w:type="dxa"/>
          </w:tcPr>
          <w:p w14:paraId="10440D75" w14:textId="77777777" w:rsidR="004D5A11" w:rsidRDefault="004D5A11">
            <w:pPr>
              <w:pStyle w:val="BodyText"/>
              <w:rPr>
                <w:rFonts w:ascii="Arial" w:hAnsi="Arial" w:cs="Arial"/>
                <w:b/>
                <w:bCs/>
              </w:rPr>
            </w:pPr>
            <w:r>
              <w:rPr>
                <w:rFonts w:ascii="Arial" w:hAnsi="Arial" w:cs="Arial"/>
                <w:b/>
                <w:bCs/>
              </w:rPr>
              <w:lastRenderedPageBreak/>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C61D2E">
        <w:trPr>
          <w:gridAfter w:val="1"/>
          <w:wAfter w:w="29" w:type="dxa"/>
        </w:trPr>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C61D2E">
        <w:trPr>
          <w:gridAfter w:val="1"/>
          <w:wAfter w:w="29" w:type="dxa"/>
        </w:trPr>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C61D2E">
        <w:trPr>
          <w:gridAfter w:val="1"/>
          <w:wAfter w:w="29" w:type="dxa"/>
        </w:trPr>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C61D2E">
        <w:trPr>
          <w:gridAfter w:val="1"/>
          <w:wAfter w:w="29" w:type="dxa"/>
        </w:trPr>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C61D2E">
        <w:trPr>
          <w:gridAfter w:val="1"/>
          <w:wAfter w:w="29" w:type="dxa"/>
        </w:trPr>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0"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0"/>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1" w:name="_BPDCD_30"/>
            <w:r w:rsidRPr="00842A97">
              <w:rPr>
                <w:rFonts w:ascii="Arial" w:hAnsi="Arial" w:cs="Arial"/>
              </w:rPr>
              <w:t xml:space="preserve">a </w:t>
            </w:r>
            <w:bookmarkEnd w:id="31"/>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2" w:name="_BPDCD_31"/>
            <w:r w:rsidRPr="00842A97">
              <w:rPr>
                <w:rFonts w:ascii="Arial" w:hAnsi="Arial" w:cs="Arial"/>
                <w:bCs/>
              </w:rPr>
              <w:t>the</w:t>
            </w:r>
            <w:r w:rsidRPr="00842A97">
              <w:rPr>
                <w:rFonts w:ascii="Arial" w:hAnsi="Arial" w:cs="Arial"/>
                <w:b/>
                <w:bCs/>
              </w:rPr>
              <w:t xml:space="preserve"> CUSC Modifications Panel</w:t>
            </w:r>
            <w:bookmarkEnd w:id="32"/>
            <w:r w:rsidRPr="00842A97">
              <w:rPr>
                <w:rFonts w:ascii="Arial" w:hAnsi="Arial" w:cs="Arial"/>
              </w:rPr>
              <w:t>;</w:t>
            </w:r>
          </w:p>
        </w:tc>
      </w:tr>
      <w:tr w:rsidR="004D5A11" w14:paraId="74F84059" w14:textId="77777777" w:rsidTr="00C61D2E">
        <w:trPr>
          <w:gridAfter w:val="1"/>
          <w:wAfter w:w="29" w:type="dxa"/>
        </w:trPr>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C61D2E">
        <w:trPr>
          <w:gridAfter w:val="1"/>
          <w:wAfter w:w="29" w:type="dxa"/>
        </w:trPr>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C61D2E">
        <w:trPr>
          <w:gridAfter w:val="1"/>
          <w:wAfter w:w="29" w:type="dxa"/>
        </w:trPr>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C61D2E">
        <w:trPr>
          <w:gridAfter w:val="1"/>
          <w:wAfter w:w="29" w:type="dxa"/>
        </w:trPr>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C61D2E">
        <w:trPr>
          <w:gridAfter w:val="1"/>
          <w:wAfter w:w="29" w:type="dxa"/>
        </w:trPr>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C61D2E">
        <w:trPr>
          <w:gridAfter w:val="1"/>
          <w:wAfter w:w="29" w:type="dxa"/>
        </w:trPr>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33" w:name="_BPDCD_32"/>
            <w:r w:rsidRPr="00842A97">
              <w:rPr>
                <w:rFonts w:ascii="Arial" w:hAnsi="Arial" w:cs="Arial"/>
              </w:rPr>
              <w:t xml:space="preserve">the </w:t>
            </w:r>
            <w:bookmarkEnd w:id="33"/>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4" w:name="_DV_M1"/>
            <w:bookmarkEnd w:id="34"/>
            <w:r>
              <w:rPr>
                <w:rFonts w:ascii="Arial" w:hAnsi="Arial" w:cs="Arial"/>
              </w:rPr>
              <w:t xml:space="preserve"> undertaken by the </w:t>
            </w:r>
            <w:bookmarkStart w:id="35" w:name="_DV_C5"/>
            <w:r>
              <w:rPr>
                <w:rStyle w:val="DeltaViewInsertion"/>
                <w:rFonts w:ascii="Arial" w:hAnsi="Arial" w:cs="Arial"/>
                <w:b/>
                <w:bCs/>
                <w:color w:val="auto"/>
                <w:u w:val="none"/>
              </w:rPr>
              <w:t xml:space="preserve">Panel </w:t>
            </w:r>
            <w:bookmarkStart w:id="36" w:name="_DV_M2"/>
            <w:bookmarkEnd w:id="35"/>
            <w:bookmarkEnd w:id="36"/>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37" w:name="_BPDCD_33"/>
            <w:r w:rsidRPr="00842A97">
              <w:rPr>
                <w:rFonts w:ascii="Arial Bold" w:hAnsi="Arial Bold" w:cs="Arial"/>
                <w:b/>
              </w:rPr>
              <w:t>Applicable</w:t>
            </w:r>
            <w:r w:rsidRPr="00842A97">
              <w:rPr>
                <w:rFonts w:ascii="Arial Bold" w:hAnsi="Arial Bold" w:cs="Arial"/>
              </w:rPr>
              <w:t xml:space="preserve"> </w:t>
            </w:r>
            <w:bookmarkEnd w:id="37"/>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C61D2E">
        <w:trPr>
          <w:gridAfter w:val="1"/>
          <w:wAfter w:w="29" w:type="dxa"/>
        </w:trPr>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38" w:name="_BPDCD_34"/>
            <w:r>
              <w:rPr>
                <w:rStyle w:val="DeltaViewInsertion"/>
                <w:rFonts w:ascii="Arial" w:hAnsi="Arial" w:cs="Arial"/>
                <w:strike/>
                <w:color w:val="FF0000"/>
                <w:u w:val="none"/>
              </w:rPr>
              <w:t>.</w:t>
            </w:r>
            <w:r>
              <w:rPr>
                <w:rStyle w:val="DeltaViewInsertion"/>
                <w:rFonts w:ascii="Arial" w:hAnsi="Arial" w:cs="Arial"/>
              </w:rPr>
              <w:t xml:space="preserve"> </w:t>
            </w:r>
            <w:bookmarkEnd w:id="38"/>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39"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39"/>
            <w:r w:rsidRPr="00842A97">
              <w:rPr>
                <w:rFonts w:ascii="Arial" w:hAnsi="Arial" w:cs="Arial"/>
                <w:b/>
                <w:bCs/>
              </w:rPr>
              <w:t xml:space="preserve">Workgroup Alternative CUSC Modification </w:t>
            </w:r>
            <w:bookmarkStart w:id="40" w:name="_BPDCI_36"/>
            <w:r w:rsidRPr="00842A97">
              <w:rPr>
                <w:rFonts w:ascii="Arial" w:hAnsi="Arial" w:cs="Arial"/>
                <w:bCs/>
              </w:rPr>
              <w:t>set out in the</w:t>
            </w:r>
            <w:r w:rsidRPr="00842A97">
              <w:rPr>
                <w:rFonts w:ascii="Arial" w:hAnsi="Arial" w:cs="Arial"/>
                <w:b/>
                <w:bCs/>
              </w:rPr>
              <w:t xml:space="preserve"> CUSC Modification Self-Governance Report, </w:t>
            </w:r>
            <w:bookmarkEnd w:id="40"/>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C61D2E">
        <w:trPr>
          <w:gridAfter w:val="1"/>
          <w:wAfter w:w="29" w:type="dxa"/>
        </w:trPr>
        <w:tc>
          <w:tcPr>
            <w:tcW w:w="354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C61D2E">
        <w:trPr>
          <w:gridAfter w:val="1"/>
          <w:wAfter w:w="29" w:type="dxa"/>
        </w:trPr>
        <w:tc>
          <w:tcPr>
            <w:tcW w:w="3545" w:type="dxa"/>
          </w:tcPr>
          <w:p w14:paraId="14DAD520" w14:textId="77777777" w:rsidR="004D5A11" w:rsidRDefault="004D5A11">
            <w:pPr>
              <w:pStyle w:val="BodyText"/>
              <w:rPr>
                <w:rFonts w:ascii="Arial" w:hAnsi="Arial" w:cs="Arial"/>
                <w:b/>
                <w:bCs/>
              </w:rPr>
            </w:pPr>
            <w:r>
              <w:rPr>
                <w:rFonts w:ascii="Arial" w:hAnsi="Arial" w:cs="Arial"/>
                <w:b/>
                <w:bCs/>
              </w:rPr>
              <w:lastRenderedPageBreak/>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 xml:space="preserve">a person to whom electrical power is provided (whether or not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C61D2E">
        <w:trPr>
          <w:gridAfter w:val="1"/>
          <w:wAfter w:w="29" w:type="dxa"/>
        </w:trPr>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C61D2E">
        <w:trPr>
          <w:gridAfter w:val="1"/>
          <w:wAfter w:w="29" w:type="dxa"/>
        </w:trPr>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C61D2E">
        <w:trPr>
          <w:gridAfter w:val="1"/>
          <w:wAfter w:w="29" w:type="dxa"/>
        </w:trPr>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C61D2E">
        <w:trPr>
          <w:gridAfter w:val="1"/>
          <w:wAfter w:w="29" w:type="dxa"/>
        </w:trPr>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C61D2E">
        <w:trPr>
          <w:gridAfter w:val="1"/>
          <w:wAfter w:w="29" w:type="dxa"/>
        </w:trPr>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C61D2E">
        <w:trPr>
          <w:gridAfter w:val="1"/>
          <w:wAfter w:w="29" w:type="dxa"/>
        </w:trPr>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C61D2E">
        <w:trPr>
          <w:gridAfter w:val="1"/>
          <w:wAfter w:w="29" w:type="dxa"/>
        </w:trPr>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1" w:name="_BPDCI_37"/>
            <w:r w:rsidRPr="00842A97">
              <w:rPr>
                <w:rFonts w:ascii="Arial" w:hAnsi="Arial" w:cs="Arial"/>
              </w:rPr>
              <w:t xml:space="preserve">Section 3, </w:t>
            </w:r>
            <w:bookmarkEnd w:id="41"/>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C61D2E">
        <w:trPr>
          <w:gridAfter w:val="1"/>
          <w:wAfter w:w="29" w:type="dxa"/>
        </w:trPr>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2" w:name="_BPDCI_38"/>
            <w:r w:rsidRPr="00842A97">
              <w:rPr>
                <w:rFonts w:ascii="Arial" w:hAnsi="Arial" w:cs="Arial"/>
              </w:rPr>
              <w:t xml:space="preserve">Section 3, </w:t>
            </w:r>
            <w:bookmarkEnd w:id="42"/>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00C61D2E">
        <w:trPr>
          <w:gridAfter w:val="1"/>
          <w:wAfter w:w="29" w:type="dxa"/>
        </w:trPr>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C61D2E">
        <w:trPr>
          <w:gridAfter w:val="1"/>
          <w:wAfter w:w="29" w:type="dxa"/>
        </w:trPr>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C61D2E">
        <w:trPr>
          <w:gridAfter w:val="1"/>
          <w:wAfter w:w="29" w:type="dxa"/>
        </w:trPr>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C61D2E">
        <w:trPr>
          <w:gridAfter w:val="1"/>
          <w:wAfter w:w="29" w:type="dxa"/>
        </w:trPr>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C61D2E">
        <w:trPr>
          <w:gridAfter w:val="1"/>
          <w:wAfter w:w="29" w:type="dxa"/>
        </w:trPr>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lastRenderedPageBreak/>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C61D2E">
        <w:trPr>
          <w:gridAfter w:val="1"/>
          <w:wAfter w:w="29" w:type="dxa"/>
        </w:trPr>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C61D2E">
        <w:trPr>
          <w:gridAfter w:val="1"/>
          <w:wAfter w:w="29" w:type="dxa"/>
        </w:trPr>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3" w:name="_BPDCD_39"/>
            <w:r w:rsidRPr="00842A97">
              <w:rPr>
                <w:rFonts w:ascii="Arial Bold" w:hAnsi="Arial Bold" w:cs="Arial"/>
                <w:b/>
              </w:rPr>
              <w:t>User’s</w:t>
            </w:r>
            <w:r w:rsidRPr="00842A97">
              <w:rPr>
                <w:rFonts w:ascii="Arial" w:hAnsi="Arial" w:cs="Arial"/>
                <w:color w:val="0000FF"/>
              </w:rPr>
              <w:t xml:space="preserve"> </w:t>
            </w:r>
            <w:bookmarkEnd w:id="43"/>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C61D2E">
        <w:trPr>
          <w:gridAfter w:val="1"/>
          <w:wAfter w:w="29" w:type="dxa"/>
        </w:trPr>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C61D2E">
        <w:trPr>
          <w:gridAfter w:val="1"/>
          <w:wAfter w:w="29" w:type="dxa"/>
        </w:trPr>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construed accordingly;</w:t>
            </w:r>
          </w:p>
        </w:tc>
      </w:tr>
      <w:tr w:rsidR="002B1569" w14:paraId="46EA1187" w14:textId="77777777" w:rsidTr="00C61D2E">
        <w:trPr>
          <w:gridAfter w:val="1"/>
          <w:wAfter w:w="29" w:type="dxa"/>
        </w:trPr>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C61D2E">
        <w:trPr>
          <w:gridAfter w:val="1"/>
          <w:wAfter w:w="29" w:type="dxa"/>
        </w:trPr>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C61D2E">
        <w:trPr>
          <w:gridAfter w:val="1"/>
          <w:wAfter w:w="29" w:type="dxa"/>
        </w:trPr>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C61D2E">
        <w:trPr>
          <w:gridAfter w:val="1"/>
          <w:wAfter w:w="29" w:type="dxa"/>
        </w:trPr>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C61D2E">
        <w:trPr>
          <w:gridAfter w:val="1"/>
          <w:wAfter w:w="29" w:type="dxa"/>
        </w:trPr>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C61D2E">
        <w:trPr>
          <w:gridAfter w:val="1"/>
          <w:wAfter w:w="29" w:type="dxa"/>
        </w:trPr>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lastRenderedPageBreak/>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C61D2E">
        <w:trPr>
          <w:gridAfter w:val="1"/>
          <w:wAfter w:w="29" w:type="dxa"/>
        </w:trPr>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C61D2E">
        <w:trPr>
          <w:gridAfter w:val="1"/>
          <w:wAfter w:w="29" w:type="dxa"/>
        </w:trPr>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C61D2E">
        <w:trPr>
          <w:gridAfter w:val="1"/>
          <w:wAfter w:w="29" w:type="dxa"/>
        </w:trPr>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C61D2E">
        <w:trPr>
          <w:gridAfter w:val="1"/>
          <w:wAfter w:w="29" w:type="dxa"/>
        </w:trPr>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C61D2E">
        <w:trPr>
          <w:gridAfter w:val="1"/>
          <w:wAfter w:w="29" w:type="dxa"/>
        </w:trPr>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C61D2E">
        <w:trPr>
          <w:gridAfter w:val="1"/>
          <w:wAfter w:w="29" w:type="dxa"/>
        </w:trPr>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lastRenderedPageBreak/>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C61D2E">
        <w:trPr>
          <w:gridAfter w:val="1"/>
          <w:wAfter w:w="29" w:type="dxa"/>
        </w:trPr>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C61D2E">
        <w:trPr>
          <w:gridAfter w:val="1"/>
          <w:wAfter w:w="29" w:type="dxa"/>
        </w:trPr>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C61D2E">
        <w:trPr>
          <w:gridAfter w:val="1"/>
          <w:wAfter w:w="29" w:type="dxa"/>
        </w:trPr>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C61D2E">
        <w:trPr>
          <w:gridAfter w:val="1"/>
          <w:wAfter w:w="29" w:type="dxa"/>
        </w:trPr>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C61D2E">
        <w:trPr>
          <w:gridAfter w:val="1"/>
          <w:wAfter w:w="29" w:type="dxa"/>
        </w:trPr>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C61D2E">
        <w:trPr>
          <w:gridAfter w:val="1"/>
          <w:wAfter w:w="29" w:type="dxa"/>
        </w:trPr>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C61D2E">
        <w:trPr>
          <w:gridAfter w:val="1"/>
          <w:wAfter w:w="29" w:type="dxa"/>
        </w:trPr>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C61D2E">
        <w:trPr>
          <w:gridAfter w:val="1"/>
          <w:wAfter w:w="29" w:type="dxa"/>
        </w:trPr>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C61D2E">
        <w:trPr>
          <w:gridAfter w:val="1"/>
          <w:wAfter w:w="29" w:type="dxa"/>
        </w:trPr>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C61D2E">
        <w:trPr>
          <w:gridAfter w:val="1"/>
          <w:wAfter w:w="29" w:type="dxa"/>
        </w:trPr>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lastRenderedPageBreak/>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C61D2E">
        <w:trPr>
          <w:gridAfter w:val="1"/>
          <w:wAfter w:w="29" w:type="dxa"/>
        </w:trPr>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C61D2E">
        <w:trPr>
          <w:gridAfter w:val="1"/>
          <w:wAfter w:w="29" w:type="dxa"/>
        </w:trPr>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C61D2E">
        <w:trPr>
          <w:gridAfter w:val="1"/>
          <w:wAfter w:w="29" w:type="dxa"/>
        </w:trPr>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C61D2E">
        <w:trPr>
          <w:gridAfter w:val="1"/>
          <w:wAfter w:w="29" w:type="dxa"/>
        </w:trPr>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C61D2E">
        <w:trPr>
          <w:gridAfter w:val="1"/>
          <w:wAfter w:w="29" w:type="dxa"/>
        </w:trPr>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C61D2E">
        <w:trPr>
          <w:gridAfter w:val="1"/>
          <w:wAfter w:w="29" w:type="dxa"/>
        </w:trPr>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C61D2E">
        <w:trPr>
          <w:gridAfter w:val="1"/>
          <w:wAfter w:w="29" w:type="dxa"/>
        </w:trPr>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C61D2E">
        <w:trPr>
          <w:gridAfter w:val="1"/>
          <w:wAfter w:w="29" w:type="dxa"/>
        </w:trPr>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C61D2E">
        <w:trPr>
          <w:gridAfter w:val="1"/>
          <w:wAfter w:w="29" w:type="dxa"/>
        </w:trPr>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C61D2E">
        <w:trPr>
          <w:gridAfter w:val="1"/>
          <w:wAfter w:w="29" w:type="dxa"/>
        </w:trPr>
        <w:tc>
          <w:tcPr>
            <w:tcW w:w="3545" w:type="dxa"/>
          </w:tcPr>
          <w:p w14:paraId="7F7EE9A3" w14:textId="77777777" w:rsidR="002B1569" w:rsidRDefault="002B1569" w:rsidP="00C61D2E">
            <w:pPr>
              <w:pStyle w:val="BodyText"/>
              <w:rPr>
                <w:rFonts w:ascii="Arial" w:hAnsi="Arial" w:cs="Arial"/>
                <w:b/>
                <w:bCs/>
              </w:rPr>
            </w:pPr>
            <w:r>
              <w:rPr>
                <w:rFonts w:ascii="Arial" w:hAnsi="Arial" w:cs="Arial"/>
                <w:b/>
                <w:bCs/>
              </w:rPr>
              <w:lastRenderedPageBreak/>
              <w:t>"Electricity Arbitration Association"</w:t>
            </w:r>
          </w:p>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6775" w:type="dxa"/>
          </w:tcPr>
          <w:p w14:paraId="75F20D75" w14:textId="77777777" w:rsidR="00AB6C50" w:rsidRDefault="002B1569" w:rsidP="00C61D2E">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0A249E53" w14:textId="77777777" w:rsidR="007518BA" w:rsidRDefault="007518BA" w:rsidP="007518BA">
            <w:pPr>
              <w:pStyle w:val="Default"/>
              <w:jc w:val="both"/>
              <w:rPr>
                <w:sz w:val="23"/>
                <w:szCs w:val="23"/>
              </w:rPr>
            </w:pPr>
            <w:r>
              <w:rPr>
                <w:sz w:val="23"/>
                <w:szCs w:val="23"/>
              </w:rPr>
              <w:t xml:space="preserve">means the English version of Commission Regulation (EU) 2017/2195 as converted into </w:t>
            </w:r>
            <w:r>
              <w:rPr>
                <w:b/>
                <w:bCs/>
                <w:sz w:val="23"/>
                <w:szCs w:val="23"/>
              </w:rPr>
              <w:t>Retained EU Law</w:t>
            </w:r>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C61D2E">
        <w:trPr>
          <w:gridAfter w:val="1"/>
          <w:wAfter w:w="29" w:type="dxa"/>
        </w:trPr>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C61D2E">
        <w:trPr>
          <w:gridAfter w:val="1"/>
          <w:wAfter w:w="29" w:type="dxa"/>
        </w:trPr>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C61D2E">
        <w:trPr>
          <w:gridAfter w:val="1"/>
          <w:wAfter w:w="29" w:type="dxa"/>
        </w:trPr>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C61D2E">
        <w:trPr>
          <w:gridAfter w:val="1"/>
          <w:wAfter w:w="29" w:type="dxa"/>
        </w:trPr>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C61D2E">
        <w:trPr>
          <w:gridAfter w:val="1"/>
          <w:wAfter w:w="29" w:type="dxa"/>
        </w:trPr>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C61D2E">
        <w:trPr>
          <w:gridAfter w:val="1"/>
          <w:wAfter w:w="29" w:type="dxa"/>
        </w:trPr>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C61D2E">
        <w:trPr>
          <w:gridAfter w:val="1"/>
          <w:wAfter w:w="29" w:type="dxa"/>
        </w:trPr>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C61D2E">
        <w:trPr>
          <w:gridAfter w:val="1"/>
          <w:wAfter w:w="29" w:type="dxa"/>
        </w:trPr>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C61D2E">
        <w:trPr>
          <w:gridAfter w:val="1"/>
          <w:wAfter w:w="29" w:type="dxa"/>
        </w:trPr>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C61D2E">
        <w:trPr>
          <w:gridAfter w:val="1"/>
          <w:wAfter w:w="29" w:type="dxa"/>
        </w:trPr>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44" w:name="_BPDCD_41"/>
            <w:r w:rsidRPr="006153B7">
              <w:rPr>
                <w:rFonts w:ascii="Arial" w:hAnsi="Arial" w:cs="Arial"/>
              </w:rPr>
              <w:t xml:space="preserve">in </w:t>
            </w:r>
            <w:bookmarkEnd w:id="44"/>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C61D2E">
        <w:trPr>
          <w:gridAfter w:val="1"/>
          <w:wAfter w:w="29" w:type="dxa"/>
        </w:trPr>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lastRenderedPageBreak/>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C61D2E">
        <w:trPr>
          <w:gridAfter w:val="1"/>
          <w:wAfter w:w="29" w:type="dxa"/>
        </w:trPr>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C61D2E">
        <w:trPr>
          <w:gridAfter w:val="1"/>
          <w:wAfter w:w="29" w:type="dxa"/>
        </w:trPr>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C61D2E">
        <w:trPr>
          <w:gridAfter w:val="1"/>
          <w:wAfter w:w="29" w:type="dxa"/>
        </w:trPr>
        <w:tc>
          <w:tcPr>
            <w:tcW w:w="3545" w:type="dxa"/>
          </w:tcPr>
          <w:p w14:paraId="20AE0D83" w14:textId="77777777" w:rsidR="004C79EC" w:rsidRDefault="004C79EC" w:rsidP="004C79EC">
            <w:pPr>
              <w:rPr>
                <w:rFonts w:ascii="Arial" w:hAnsi="Arial" w:cs="Arial"/>
                <w:b/>
              </w:rPr>
            </w:pPr>
            <w:r>
              <w:rPr>
                <w:rFonts w:ascii="Arial" w:hAnsi="Arial" w:cs="Arial"/>
                <w:b/>
              </w:rPr>
              <w:lastRenderedPageBreak/>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C61D2E">
        <w:trPr>
          <w:gridAfter w:val="1"/>
          <w:wAfter w:w="29" w:type="dxa"/>
        </w:trPr>
        <w:tc>
          <w:tcPr>
            <w:tcW w:w="3545" w:type="dxa"/>
          </w:tcPr>
          <w:p w14:paraId="43419F13" w14:textId="77777777" w:rsidR="004C79EC" w:rsidRDefault="004C79EC" w:rsidP="004C79EC">
            <w:pPr>
              <w:rPr>
                <w:rFonts w:ascii="Arial" w:hAnsi="Arial" w:cs="Arial"/>
                <w:b/>
              </w:rPr>
            </w:pPr>
            <w:r>
              <w:rPr>
                <w:rFonts w:ascii="Arial" w:hAnsi="Arial" w:cs="Arial"/>
                <w:b/>
              </w:rPr>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C61D2E">
        <w:trPr>
          <w:gridAfter w:val="1"/>
          <w:wAfter w:w="29" w:type="dxa"/>
        </w:trPr>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C61D2E">
        <w:trPr>
          <w:gridAfter w:val="1"/>
          <w:wAfter w:w="29" w:type="dxa"/>
        </w:trPr>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45"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45"/>
            <w:r>
              <w:rPr>
                <w:rFonts w:ascii="Arial" w:hAnsi="Arial" w:cs="Arial"/>
                <w:b/>
                <w:bCs/>
              </w:rPr>
              <w:t>Date</w:t>
            </w:r>
            <w:r>
              <w:rPr>
                <w:rFonts w:ascii="Arial" w:hAnsi="Arial" w:cs="Arial"/>
                <w:bCs/>
              </w:rPr>
              <w:t>;</w:t>
            </w:r>
          </w:p>
        </w:tc>
      </w:tr>
      <w:tr w:rsidR="004C79EC" w14:paraId="05D51AB6" w14:textId="77777777" w:rsidTr="00C61D2E">
        <w:trPr>
          <w:gridAfter w:val="1"/>
          <w:wAfter w:w="29" w:type="dxa"/>
        </w:trPr>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C61D2E">
        <w:trPr>
          <w:gridAfter w:val="1"/>
          <w:wAfter w:w="29" w:type="dxa"/>
        </w:trPr>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C61D2E">
        <w:trPr>
          <w:gridAfter w:val="1"/>
          <w:wAfter w:w="29" w:type="dxa"/>
        </w:trPr>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C61D2E">
        <w:trPr>
          <w:gridAfter w:val="1"/>
          <w:wAfter w:w="29" w:type="dxa"/>
        </w:trPr>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C61D2E">
        <w:trPr>
          <w:gridAfter w:val="1"/>
          <w:wAfter w:w="29" w:type="dxa"/>
        </w:trPr>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lastRenderedPageBreak/>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C61D2E">
        <w:trPr>
          <w:gridAfter w:val="1"/>
          <w:wAfter w:w="29" w:type="dxa"/>
        </w:trPr>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C61D2E">
        <w:trPr>
          <w:gridAfter w:val="1"/>
          <w:wAfter w:w="29" w:type="dxa"/>
        </w:trPr>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C61D2E">
        <w:trPr>
          <w:gridAfter w:val="1"/>
          <w:wAfter w:w="29" w:type="dxa"/>
        </w:trPr>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C61D2E">
        <w:trPr>
          <w:gridAfter w:val="1"/>
          <w:wAfter w:w="29" w:type="dxa"/>
        </w:trPr>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C61D2E">
        <w:trPr>
          <w:gridAfter w:val="1"/>
          <w:wAfter w:w="29" w:type="dxa"/>
        </w:trPr>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C61D2E">
        <w:trPr>
          <w:gridAfter w:val="1"/>
          <w:wAfter w:w="29" w:type="dxa"/>
        </w:trPr>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C61D2E">
        <w:trPr>
          <w:gridAfter w:val="1"/>
          <w:wAfter w:w="29" w:type="dxa"/>
        </w:trPr>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C61D2E">
        <w:trPr>
          <w:gridAfter w:val="1"/>
          <w:wAfter w:w="29" w:type="dxa"/>
        </w:trPr>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C61D2E">
        <w:trPr>
          <w:gridAfter w:val="1"/>
          <w:wAfter w:w="29" w:type="dxa"/>
        </w:trPr>
        <w:tc>
          <w:tcPr>
            <w:tcW w:w="3545" w:type="dxa"/>
            <w:shd w:val="clear" w:color="auto" w:fill="auto"/>
          </w:tcPr>
          <w:p w14:paraId="3B50984D" w14:textId="7FFF1743" w:rsidR="004C79EC" w:rsidRPr="007206FD" w:rsidRDefault="004C79EC" w:rsidP="004C79EC">
            <w:pPr>
              <w:pStyle w:val="BodyText"/>
              <w:rPr>
                <w:rFonts w:ascii="Arial" w:hAnsi="Arial" w:cs="Arial"/>
                <w:b/>
                <w:bCs/>
                <w:w w:val="0"/>
              </w:rPr>
            </w:pPr>
            <w:bookmarkStart w:id="46" w:name="_BPDCI_44"/>
            <w:r w:rsidRPr="007206FD">
              <w:rPr>
                <w:rFonts w:ascii="Arial" w:hAnsi="Arial" w:cs="Arial"/>
                <w:b/>
                <w:bCs/>
                <w:w w:val="0"/>
              </w:rPr>
              <w:t>"ET Restrictions on Availability"</w:t>
            </w:r>
            <w:bookmarkEnd w:id="46"/>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47"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47"/>
          </w:p>
        </w:tc>
      </w:tr>
      <w:tr w:rsidR="004C79EC" w14:paraId="59E88B78" w14:textId="77777777" w:rsidTr="00C61D2E">
        <w:trPr>
          <w:gridAfter w:val="1"/>
          <w:wAfter w:w="29" w:type="dxa"/>
        </w:trPr>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w:t>
            </w:r>
            <w:r>
              <w:rPr>
                <w:rFonts w:ascii="Arial" w:hAnsi="Arial" w:cs="Arial"/>
                <w:color w:val="000000"/>
                <w:w w:val="0"/>
              </w:rPr>
              <w:lastRenderedPageBreak/>
              <w:t xml:space="preserve">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C61D2E">
        <w:trPr>
          <w:gridAfter w:val="1"/>
          <w:wAfter w:w="29" w:type="dxa"/>
        </w:trPr>
        <w:tc>
          <w:tcPr>
            <w:tcW w:w="354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6775" w:type="dxa"/>
          </w:tcPr>
          <w:p w14:paraId="284F6666" w14:textId="77777777" w:rsidR="004C79EC" w:rsidRDefault="004C79EC" w:rsidP="004C79E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C61D2E">
        <w:trPr>
          <w:gridAfter w:val="1"/>
          <w:wAfter w:w="29" w:type="dxa"/>
        </w:trPr>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C61D2E">
        <w:trPr>
          <w:gridAfter w:val="1"/>
          <w:wAfter w:w="29" w:type="dxa"/>
        </w:trPr>
        <w:tc>
          <w:tcPr>
            <w:tcW w:w="3545" w:type="dxa"/>
          </w:tcPr>
          <w:p w14:paraId="3FB2D973" w14:textId="484E36EF" w:rsidR="00B57FD0" w:rsidRDefault="004C79EC" w:rsidP="004C79EC">
            <w:pPr>
              <w:pStyle w:val="BodyText"/>
              <w:rPr>
                <w:ins w:id="48" w:author="Author"/>
                <w:rFonts w:ascii="Arial" w:hAnsi="Arial" w:cs="Arial"/>
                <w:b/>
                <w:bCs/>
              </w:rPr>
            </w:pPr>
            <w:r>
              <w:rPr>
                <w:rFonts w:ascii="Arial" w:hAnsi="Arial" w:cs="Arial"/>
                <w:b/>
                <w:bCs/>
              </w:rPr>
              <w:t>"Event of Default"</w:t>
            </w:r>
            <w:ins w:id="49" w:author="Author">
              <w:r w:rsidR="00B57FD0">
                <w:rPr>
                  <w:rFonts w:ascii="Arial" w:hAnsi="Arial" w:cs="Arial"/>
                  <w:b/>
                  <w:bCs/>
                </w:rPr>
                <w:br/>
              </w:r>
            </w:ins>
          </w:p>
          <w:p w14:paraId="1DDC78F1" w14:textId="18E9D8EF" w:rsidR="00B57FD0" w:rsidRDefault="00B57FD0" w:rsidP="004C79EC">
            <w:pPr>
              <w:pStyle w:val="BodyText"/>
              <w:rPr>
                <w:rFonts w:ascii="Arial" w:hAnsi="Arial" w:cs="Arial"/>
                <w:b/>
                <w:bCs/>
              </w:rPr>
            </w:pPr>
            <w:ins w:id="50" w:author="Author">
              <w:r>
                <w:rPr>
                  <w:rFonts w:ascii="Arial" w:hAnsi="Arial" w:cs="Arial"/>
                  <w:b/>
                  <w:bCs/>
                </w:rPr>
                <w:t>“</w:t>
              </w:r>
              <w:r w:rsidRPr="00C03ABC">
                <w:rPr>
                  <w:rFonts w:ascii="Arial" w:hAnsi="Arial" w:cs="Arial"/>
                  <w:b/>
                  <w:bCs/>
                </w:rPr>
                <w:t>Excepted Works</w:t>
              </w:r>
              <w:r>
                <w:rPr>
                  <w:rFonts w:ascii="Arial" w:hAnsi="Arial" w:cs="Arial"/>
                  <w:b/>
                  <w:bCs/>
                </w:rPr>
                <w:t>”</w:t>
              </w:r>
            </w:ins>
          </w:p>
        </w:tc>
        <w:tc>
          <w:tcPr>
            <w:tcW w:w="6775" w:type="dxa"/>
          </w:tcPr>
          <w:p w14:paraId="1B7AB9DF" w14:textId="77777777" w:rsidR="004C79EC" w:rsidRDefault="004C79EC" w:rsidP="004C79EC">
            <w:pPr>
              <w:pStyle w:val="BodyText"/>
              <w:jc w:val="both"/>
              <w:rPr>
                <w:ins w:id="51" w:author="Author"/>
                <w:rFonts w:ascii="Arial" w:hAnsi="Arial" w:cs="Arial"/>
              </w:rPr>
            </w:pPr>
            <w:r>
              <w:rPr>
                <w:rFonts w:ascii="Arial" w:hAnsi="Arial" w:cs="Arial"/>
              </w:rPr>
              <w:t>any of the events set out in Section 5 as constituting an event of default;</w:t>
            </w:r>
          </w:p>
          <w:p w14:paraId="2E187697" w14:textId="5C84B72C" w:rsidR="00E11654" w:rsidRDefault="00B57FD0" w:rsidP="004C79EC">
            <w:pPr>
              <w:pStyle w:val="BodyText"/>
              <w:jc w:val="both"/>
              <w:rPr>
                <w:rFonts w:ascii="Arial" w:hAnsi="Arial" w:cs="Arial"/>
              </w:rPr>
            </w:pPr>
            <w:ins w:id="52" w:author="Autho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sidR="00E11654">
                <w:rPr>
                  <w:rFonts w:ascii="Arial" w:hAnsi="Arial" w:cs="Arial"/>
                  <w:b/>
                  <w:bCs/>
                </w:rPr>
                <w:t xml:space="preserve"> </w:t>
              </w:r>
              <w:r w:rsidR="0010627E">
                <w:rPr>
                  <w:rFonts w:ascii="Arial" w:hAnsi="Arial" w:cs="Arial"/>
                  <w:b/>
                  <w:bCs/>
                </w:rPr>
                <w:t>‘</w:t>
              </w:r>
              <w:r w:rsidR="0010627E" w:rsidRPr="004F74CE">
                <w:rPr>
                  <w:rFonts w:ascii="Arial" w:hAnsi="Arial" w:cs="Arial"/>
                </w:rPr>
                <w:t>Pathway to</w:t>
              </w:r>
              <w:r w:rsidR="00E11654" w:rsidRPr="004F74CE">
                <w:rPr>
                  <w:rFonts w:ascii="Arial" w:hAnsi="Arial" w:cs="Arial"/>
                </w:rPr>
                <w:t xml:space="preserve"> 2030</w:t>
              </w:r>
              <w:r w:rsidR="0010627E" w:rsidRPr="004F74CE">
                <w:rPr>
                  <w:rFonts w:ascii="Arial" w:hAnsi="Arial" w:cs="Arial"/>
                </w:rPr>
                <w:t xml:space="preserve"> (Holistic Network Design)</w:t>
              </w:r>
              <w:r w:rsidR="0010627E">
                <w:rPr>
                  <w:rFonts w:ascii="Arial" w:hAnsi="Arial" w:cs="Arial"/>
                </w:rPr>
                <w:t>’</w:t>
              </w:r>
              <w:r w:rsidR="00E11654" w:rsidRPr="004F74CE">
                <w:rPr>
                  <w:rFonts w:ascii="Arial" w:hAnsi="Arial" w:cs="Arial"/>
                </w:rPr>
                <w:t xml:space="preserve"> report published in July 202</w:t>
              </w:r>
              <w:r w:rsidR="0010627E" w:rsidRPr="004F74CE">
                <w:rPr>
                  <w:rFonts w:ascii="Arial" w:hAnsi="Arial" w:cs="Arial"/>
                </w:rPr>
                <w:t>2</w:t>
              </w:r>
              <w:r w:rsidR="00E11654">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sidR="00E11654">
                <w:rPr>
                  <w:rFonts w:ascii="Arial" w:hAnsi="Arial" w:cs="Arial"/>
                </w:rPr>
                <w:t xml:space="preserve"> </w:t>
              </w:r>
              <w:r w:rsidR="0010627E" w:rsidRPr="004F74CE">
                <w:rPr>
                  <w:rFonts w:ascii="Arial" w:hAnsi="Arial" w:cs="Arial"/>
                  <w:b/>
                  <w:bCs/>
                </w:rPr>
                <w:t>The C</w:t>
              </w:r>
              <w:r w:rsidR="00E11654" w:rsidRPr="004F74CE">
                <w:rPr>
                  <w:rFonts w:ascii="Arial" w:hAnsi="Arial" w:cs="Arial"/>
                  <w:b/>
                  <w:bCs/>
                </w:rPr>
                <w:t>ompany’s</w:t>
              </w:r>
              <w:r w:rsidR="00E11654">
                <w:rPr>
                  <w:rFonts w:ascii="Arial" w:hAnsi="Arial" w:cs="Arial"/>
                </w:rPr>
                <w:t xml:space="preserve"> </w:t>
              </w:r>
              <w:r w:rsidR="00AC31F8" w:rsidRPr="004F74CE">
                <w:rPr>
                  <w:rFonts w:ascii="Arial" w:hAnsi="Arial" w:cs="Arial"/>
                </w:rPr>
                <w:t>‘</w:t>
              </w:r>
              <w:r w:rsidR="008145C7" w:rsidRPr="004F74CE">
                <w:rPr>
                  <w:rFonts w:ascii="Arial" w:hAnsi="Arial" w:cs="Arial"/>
                </w:rPr>
                <w:t>Beyond</w:t>
              </w:r>
              <w:r w:rsidR="008145C7">
                <w:rPr>
                  <w:rFonts w:ascii="Arial" w:hAnsi="Arial" w:cs="Arial"/>
                  <w:b/>
                  <w:bCs/>
                </w:rPr>
                <w:t xml:space="preserve"> </w:t>
              </w:r>
              <w:r w:rsidR="008145C7" w:rsidRPr="004F74CE">
                <w:rPr>
                  <w:rFonts w:ascii="Arial" w:hAnsi="Arial" w:cs="Arial"/>
                </w:rPr>
                <w:t>2030’ report</w:t>
              </w:r>
              <w:r w:rsidR="00AC31F8" w:rsidRPr="004F74CE">
                <w:rPr>
                  <w:rFonts w:ascii="Arial" w:hAnsi="Arial" w:cs="Arial"/>
                </w:rPr>
                <w:t xml:space="preserve"> published in March 2024</w:t>
              </w:r>
              <w:r w:rsidR="005A01D9">
                <w:rPr>
                  <w:rFonts w:ascii="Arial" w:hAnsi="Arial" w:cs="Arial"/>
                </w:rPr>
                <w:t>;</w:t>
              </w:r>
            </w:ins>
          </w:p>
        </w:tc>
      </w:tr>
      <w:tr w:rsidR="004C79EC" w14:paraId="10A1E3F2" w14:textId="77777777" w:rsidTr="00C61D2E">
        <w:trPr>
          <w:gridAfter w:val="1"/>
          <w:wAfter w:w="29" w:type="dxa"/>
        </w:trPr>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C61D2E">
        <w:trPr>
          <w:gridAfter w:val="1"/>
          <w:wAfter w:w="29" w:type="dxa"/>
        </w:trPr>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C61D2E">
        <w:trPr>
          <w:gridAfter w:val="1"/>
          <w:wAfter w:w="29" w:type="dxa"/>
        </w:trPr>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C61D2E">
        <w:trPr>
          <w:gridAfter w:val="1"/>
          <w:wAfter w:w="29" w:type="dxa"/>
        </w:trPr>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C61D2E">
        <w:trPr>
          <w:gridAfter w:val="1"/>
          <w:wAfter w:w="29" w:type="dxa"/>
        </w:trPr>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53"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3"/>
          </w:p>
        </w:tc>
      </w:tr>
      <w:tr w:rsidR="004C79EC" w14:paraId="591D7B84" w14:textId="77777777" w:rsidTr="00C61D2E">
        <w:trPr>
          <w:gridAfter w:val="1"/>
          <w:wAfter w:w="29" w:type="dxa"/>
        </w:trPr>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C61D2E">
        <w:trPr>
          <w:gridAfter w:val="1"/>
          <w:wAfter w:w="29" w:type="dxa"/>
        </w:trPr>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 xml:space="preserve">generating plant where the party generating electricity at that generating plant is, or would (if it generated electricity at no other </w:t>
            </w:r>
            <w:r>
              <w:rPr>
                <w:rFonts w:ascii="Arial" w:hAnsi="Arial" w:cs="Arial"/>
              </w:rPr>
              <w:lastRenderedPageBreak/>
              <w:t>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C61D2E">
        <w:trPr>
          <w:gridAfter w:val="1"/>
          <w:wAfter w:w="29" w:type="dxa"/>
        </w:trPr>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lastRenderedPageBreak/>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C61D2E">
        <w:trPr>
          <w:gridAfter w:val="1"/>
          <w:wAfter w:w="29" w:type="dxa"/>
        </w:trPr>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00C61D2E">
        <w:trPr>
          <w:gridAfter w:val="1"/>
          <w:wAfter w:w="29" w:type="dxa"/>
        </w:trPr>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00C61D2E">
        <w:trPr>
          <w:gridAfter w:val="1"/>
          <w:wAfter w:w="29" w:type="dxa"/>
        </w:trPr>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C61D2E">
        <w:trPr>
          <w:gridAfter w:val="1"/>
          <w:wAfter w:w="29" w:type="dxa"/>
        </w:trPr>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4" w:name="_BPDCD_52"/>
            <w:r w:rsidRPr="00BD656E">
              <w:rPr>
                <w:rFonts w:ascii="Arial Bold" w:hAnsi="Arial Bold" w:cs="Arial"/>
                <w:b/>
                <w:bCs/>
              </w:rPr>
              <w:t>The Company</w:t>
            </w:r>
            <w:bookmarkEnd w:id="54"/>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61D2E">
        <w:trPr>
          <w:gridAfter w:val="1"/>
          <w:wAfter w:w="29" w:type="dxa"/>
        </w:trPr>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C61D2E">
        <w:trPr>
          <w:gridAfter w:val="1"/>
          <w:wAfter w:w="29" w:type="dxa"/>
        </w:trPr>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61D2E">
        <w:trPr>
          <w:gridAfter w:val="1"/>
          <w:wAfter w:w="29" w:type="dxa"/>
        </w:trPr>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61D2E">
        <w:trPr>
          <w:gridAfter w:val="1"/>
          <w:wAfter w:w="29" w:type="dxa"/>
        </w:trPr>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61D2E">
        <w:trPr>
          <w:gridAfter w:val="1"/>
          <w:wAfter w:w="29" w:type="dxa"/>
        </w:trPr>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lastRenderedPageBreak/>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C61D2E">
        <w:trPr>
          <w:gridAfter w:val="1"/>
          <w:wAfter w:w="29" w:type="dxa"/>
        </w:trPr>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lastRenderedPageBreak/>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C61D2E">
        <w:trPr>
          <w:gridAfter w:val="1"/>
          <w:wAfter w:w="29" w:type="dxa"/>
        </w:trPr>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61D2E">
        <w:trPr>
          <w:gridAfter w:val="1"/>
          <w:wAfter w:w="29" w:type="dxa"/>
        </w:trPr>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C61D2E">
        <w:trPr>
          <w:gridAfter w:val="1"/>
          <w:wAfter w:w="29" w:type="dxa"/>
        </w:trPr>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61D2E">
        <w:trPr>
          <w:gridAfter w:val="1"/>
          <w:wAfter w:w="29" w:type="dxa"/>
        </w:trPr>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61D2E">
        <w:trPr>
          <w:gridAfter w:val="1"/>
          <w:wAfter w:w="29" w:type="dxa"/>
        </w:trPr>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61D2E">
        <w:trPr>
          <w:gridAfter w:val="1"/>
          <w:wAfter w:w="29" w:type="dxa"/>
        </w:trPr>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lastRenderedPageBreak/>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61D2E">
        <w:trPr>
          <w:gridAfter w:val="1"/>
          <w:wAfter w:w="29" w:type="dxa"/>
        </w:trPr>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61D2E">
        <w:trPr>
          <w:gridAfter w:val="1"/>
          <w:wAfter w:w="29" w:type="dxa"/>
        </w:trPr>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C61D2E">
        <w:trPr>
          <w:gridAfter w:val="1"/>
          <w:wAfter w:w="29" w:type="dxa"/>
        </w:trPr>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C61D2E">
        <w:trPr>
          <w:gridAfter w:val="1"/>
          <w:wAfter w:w="29" w:type="dxa"/>
        </w:trPr>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C61D2E">
        <w:trPr>
          <w:gridAfter w:val="1"/>
          <w:wAfter w:w="29" w:type="dxa"/>
        </w:trPr>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C61D2E">
        <w:trPr>
          <w:gridAfter w:val="1"/>
          <w:wAfter w:w="29" w:type="dxa"/>
        </w:trPr>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C61D2E">
        <w:trPr>
          <w:gridAfter w:val="1"/>
          <w:wAfter w:w="29" w:type="dxa"/>
        </w:trPr>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C61D2E">
        <w:trPr>
          <w:gridAfter w:val="1"/>
          <w:wAfter w:w="29" w:type="dxa"/>
        </w:trPr>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C61D2E">
        <w:trPr>
          <w:gridAfter w:val="1"/>
          <w:wAfter w:w="29" w:type="dxa"/>
        </w:trPr>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C61D2E">
        <w:trPr>
          <w:gridAfter w:val="1"/>
          <w:wAfter w:w="29" w:type="dxa"/>
        </w:trPr>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C61D2E">
        <w:trPr>
          <w:gridAfter w:val="1"/>
          <w:wAfter w:w="29" w:type="dxa"/>
        </w:trPr>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C61D2E">
        <w:trPr>
          <w:gridAfter w:val="1"/>
          <w:wAfter w:w="29" w:type="dxa"/>
        </w:trPr>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C61D2E">
        <w:trPr>
          <w:gridAfter w:val="1"/>
          <w:wAfter w:w="29" w:type="dxa"/>
        </w:trPr>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w:t>
            </w:r>
            <w:r>
              <w:rPr>
                <w:rFonts w:ascii="Arial" w:hAnsi="Arial" w:cs="Arial"/>
              </w:rPr>
              <w:lastRenderedPageBreak/>
              <w:t xml:space="preserve">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C61D2E">
        <w:trPr>
          <w:gridAfter w:val="1"/>
          <w:wAfter w:w="29" w:type="dxa"/>
        </w:trPr>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lastRenderedPageBreak/>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C61D2E">
        <w:trPr>
          <w:gridAfter w:val="1"/>
          <w:wAfter w:w="29" w:type="dxa"/>
        </w:trPr>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C61D2E">
        <w:trPr>
          <w:gridAfter w:val="1"/>
          <w:wAfter w:w="29" w:type="dxa"/>
        </w:trPr>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C61D2E">
        <w:trPr>
          <w:gridAfter w:val="1"/>
          <w:wAfter w:w="29" w:type="dxa"/>
        </w:trPr>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C61D2E">
        <w:trPr>
          <w:gridAfter w:val="1"/>
          <w:wAfter w:w="29" w:type="dxa"/>
        </w:trPr>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C61D2E">
        <w:trPr>
          <w:gridAfter w:val="1"/>
          <w:wAfter w:w="29" w:type="dxa"/>
        </w:trPr>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C61D2E">
        <w:trPr>
          <w:gridAfter w:val="1"/>
          <w:wAfter w:w="29" w:type="dxa"/>
        </w:trPr>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C61D2E">
        <w:trPr>
          <w:gridAfter w:val="1"/>
          <w:wAfter w:w="29" w:type="dxa"/>
        </w:trPr>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C61D2E">
        <w:trPr>
          <w:gridAfter w:val="1"/>
          <w:wAfter w:w="29" w:type="dxa"/>
        </w:trPr>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C61D2E">
        <w:trPr>
          <w:gridAfter w:val="1"/>
          <w:wAfter w:w="29" w:type="dxa"/>
        </w:trPr>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0D40DF" w14:paraId="0A4946CF" w14:textId="77777777" w:rsidTr="00C61D2E">
        <w:trPr>
          <w:gridAfter w:val="1"/>
          <w:wAfter w:w="29" w:type="dxa"/>
        </w:trPr>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C61D2E">
        <w:trPr>
          <w:gridAfter w:val="1"/>
          <w:wAfter w:w="29" w:type="dxa"/>
        </w:trPr>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lastRenderedPageBreak/>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C61D2E">
        <w:trPr>
          <w:gridAfter w:val="1"/>
          <w:wAfter w:w="29" w:type="dxa"/>
        </w:trPr>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C61D2E">
        <w:trPr>
          <w:gridAfter w:val="1"/>
          <w:wAfter w:w="29" w:type="dxa"/>
        </w:trPr>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C61D2E">
        <w:trPr>
          <w:gridAfter w:val="1"/>
          <w:wAfter w:w="29" w:type="dxa"/>
        </w:trPr>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C61D2E">
        <w:trPr>
          <w:gridAfter w:val="1"/>
          <w:wAfter w:w="29" w:type="dxa"/>
        </w:trPr>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C61D2E">
        <w:trPr>
          <w:gridAfter w:val="1"/>
          <w:wAfter w:w="29" w:type="dxa"/>
        </w:trPr>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C61D2E">
        <w:trPr>
          <w:gridAfter w:val="1"/>
          <w:wAfter w:w="29" w:type="dxa"/>
        </w:trPr>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C61D2E">
        <w:trPr>
          <w:gridAfter w:val="1"/>
          <w:wAfter w:w="29" w:type="dxa"/>
        </w:trPr>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C61D2E">
        <w:trPr>
          <w:gridAfter w:val="1"/>
          <w:wAfter w:w="29" w:type="dxa"/>
        </w:trPr>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24804">
        <w:trPr>
          <w:gridAfter w:val="1"/>
          <w:wAfter w:w="29" w:type="dxa"/>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C61D2E">
        <w:trPr>
          <w:gridAfter w:val="1"/>
          <w:wAfter w:w="29" w:type="dxa"/>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6E7788" w14:paraId="7D67FDE4" w14:textId="77777777" w:rsidTr="00C61D2E">
        <w:trPr>
          <w:gridAfter w:val="1"/>
          <w:wAfter w:w="29" w:type="dxa"/>
        </w:trPr>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C61D2E">
        <w:trPr>
          <w:gridAfter w:val="1"/>
          <w:wAfter w:w="29" w:type="dxa"/>
        </w:trPr>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C61D2E">
        <w:trPr>
          <w:gridAfter w:val="1"/>
          <w:wAfter w:w="29" w:type="dxa"/>
        </w:trPr>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lastRenderedPageBreak/>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C61D2E">
        <w:trPr>
          <w:gridAfter w:val="1"/>
          <w:wAfter w:w="29" w:type="dxa"/>
        </w:trPr>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C61D2E">
        <w:trPr>
          <w:gridAfter w:val="1"/>
          <w:wAfter w:w="29" w:type="dxa"/>
        </w:trPr>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C61D2E">
        <w:trPr>
          <w:gridAfter w:val="1"/>
          <w:wAfter w:w="29" w:type="dxa"/>
        </w:trPr>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C61D2E">
        <w:trPr>
          <w:gridAfter w:val="1"/>
          <w:wAfter w:w="29" w:type="dxa"/>
        </w:trPr>
        <w:tc>
          <w:tcPr>
            <w:tcW w:w="3545" w:type="dxa"/>
          </w:tcPr>
          <w:p w14:paraId="7D2CA890" w14:textId="0959FAE2" w:rsidR="006E7788" w:rsidRDefault="006E7788" w:rsidP="006E7788">
            <w:pPr>
              <w:pStyle w:val="BodyText"/>
              <w:spacing w:line="240" w:lineRule="atLeast"/>
              <w:rPr>
                <w:rFonts w:ascii="Arial" w:hAnsi="Arial" w:cs="Arial"/>
                <w:b/>
                <w:bCs/>
                <w:color w:val="000000"/>
                <w:w w:val="0"/>
              </w:rPr>
            </w:pPr>
            <w:bookmarkStart w:id="55" w:name="_DV_C133"/>
            <w:r>
              <w:rPr>
                <w:rFonts w:ascii="Arial" w:hAnsi="Arial" w:cs="Arial"/>
                <w:b/>
                <w:bCs/>
              </w:rPr>
              <w:t>"HH Base Percentage"</w:t>
            </w:r>
            <w:bookmarkEnd w:id="55"/>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6" w:name="_BPDCI_55"/>
            <w:r w:rsidRPr="00BD656E">
              <w:rPr>
                <w:rFonts w:ascii="Arial" w:hAnsi="Arial" w:cs="Arial"/>
              </w:rPr>
              <w:t xml:space="preserve">Section 3, </w:t>
            </w:r>
            <w:bookmarkEnd w:id="56"/>
            <w:r w:rsidRPr="00BD656E">
              <w:rPr>
                <w:rFonts w:ascii="Arial" w:hAnsi="Arial" w:cs="Arial"/>
              </w:rPr>
              <w:t>Appendix 2</w:t>
            </w:r>
            <w:bookmarkStart w:id="57" w:name="_BPDCD_56"/>
            <w:r w:rsidRPr="00BD656E">
              <w:rPr>
                <w:rFonts w:ascii="Arial" w:hAnsi="Arial" w:cs="Arial"/>
              </w:rPr>
              <w:t>;</w:t>
            </w:r>
            <w:bookmarkEnd w:id="57"/>
          </w:p>
        </w:tc>
      </w:tr>
      <w:tr w:rsidR="006E7788" w14:paraId="246DEF9B" w14:textId="77777777" w:rsidTr="00C61D2E">
        <w:trPr>
          <w:gridAfter w:val="1"/>
          <w:wAfter w:w="29" w:type="dxa"/>
        </w:trPr>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58" w:name="_BPDCD_57"/>
            <w:r w:rsidRPr="00BD656E">
              <w:rPr>
                <w:rFonts w:ascii="Arial" w:hAnsi="Arial" w:cs="Arial"/>
              </w:rPr>
              <w:t xml:space="preserve">; </w:t>
            </w:r>
            <w:bookmarkEnd w:id="58"/>
          </w:p>
        </w:tc>
      </w:tr>
      <w:tr w:rsidR="006E7788" w14:paraId="6165C19D" w14:textId="77777777" w:rsidTr="00C61D2E">
        <w:trPr>
          <w:gridAfter w:val="1"/>
          <w:wAfter w:w="29" w:type="dxa"/>
        </w:trPr>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9" w:name="_BPDCD_58"/>
            <w:r w:rsidRPr="00BD656E">
              <w:rPr>
                <w:rFonts w:ascii="Arial Bold" w:hAnsi="Arial Bold" w:cs="Arial"/>
                <w:b/>
              </w:rPr>
              <w:t>;</w:t>
            </w:r>
            <w:bookmarkEnd w:id="59"/>
          </w:p>
        </w:tc>
      </w:tr>
      <w:tr w:rsidR="006E7788" w14:paraId="1ABCBE3D" w14:textId="77777777" w:rsidTr="00C61D2E">
        <w:trPr>
          <w:gridAfter w:val="1"/>
          <w:wAfter w:w="29" w:type="dxa"/>
        </w:trPr>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C61D2E">
        <w:trPr>
          <w:gridAfter w:val="1"/>
          <w:wAfter w:w="29" w:type="dxa"/>
        </w:trPr>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C61D2E">
        <w:trPr>
          <w:gridAfter w:val="1"/>
          <w:wAfter w:w="29" w:type="dxa"/>
        </w:trPr>
        <w:tc>
          <w:tcPr>
            <w:tcW w:w="3545" w:type="dxa"/>
          </w:tcPr>
          <w:p w14:paraId="277DE9CB" w14:textId="77777777" w:rsidR="006E7788" w:rsidRDefault="006E7788" w:rsidP="006E7788">
            <w:pPr>
              <w:pStyle w:val="BodyText"/>
              <w:rPr>
                <w:rFonts w:ascii="Arial" w:hAnsi="Arial" w:cs="Arial"/>
                <w:b/>
                <w:bCs/>
              </w:rPr>
            </w:pPr>
            <w:r>
              <w:rPr>
                <w:rFonts w:ascii="Arial" w:hAnsi="Arial" w:cs="Arial"/>
                <w:b/>
                <w:bCs/>
              </w:rPr>
              <w:t>"High Voltage" or "HV"</w:t>
            </w:r>
          </w:p>
          <w:p w14:paraId="6D6BA08E" w14:textId="66C8269B" w:rsidR="00B57FD0" w:rsidRDefault="00B57FD0" w:rsidP="00865203">
            <w:pPr>
              <w:rPr>
                <w:rFonts w:ascii="Arial" w:hAnsi="Arial" w:cs="Arial"/>
                <w:b/>
                <w:bCs/>
              </w:rPr>
            </w:pPr>
          </w:p>
        </w:tc>
        <w:tc>
          <w:tcPr>
            <w:tcW w:w="6775" w:type="dxa"/>
          </w:tcPr>
          <w:p w14:paraId="54FB6517" w14:textId="295D270C" w:rsidR="00B57FD0" w:rsidRPr="00865203"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C61D2E">
        <w:trPr>
          <w:gridAfter w:val="1"/>
          <w:wAfter w:w="29" w:type="dxa"/>
        </w:trPr>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C61D2E">
        <w:trPr>
          <w:gridAfter w:val="1"/>
          <w:wAfter w:w="29" w:type="dxa"/>
        </w:trPr>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C61D2E">
        <w:trPr>
          <w:gridAfter w:val="1"/>
          <w:wAfter w:w="29" w:type="dxa"/>
        </w:trPr>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C61D2E">
        <w:trPr>
          <w:gridAfter w:val="1"/>
          <w:wAfter w:w="29" w:type="dxa"/>
        </w:trPr>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C61D2E">
        <w:trPr>
          <w:gridAfter w:val="1"/>
          <w:wAfter w:w="29" w:type="dxa"/>
        </w:trPr>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C61D2E">
        <w:trPr>
          <w:gridAfter w:val="1"/>
          <w:wAfter w:w="29" w:type="dxa"/>
        </w:trPr>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C61D2E">
        <w:trPr>
          <w:gridAfter w:val="1"/>
          <w:wAfter w:w="29" w:type="dxa"/>
        </w:trPr>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C61D2E">
        <w:trPr>
          <w:gridAfter w:val="1"/>
          <w:wAfter w:w="29" w:type="dxa"/>
        </w:trPr>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lastRenderedPageBreak/>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C61D2E">
        <w:trPr>
          <w:gridAfter w:val="1"/>
          <w:wAfter w:w="29" w:type="dxa"/>
        </w:trPr>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C61D2E">
        <w:trPr>
          <w:gridAfter w:val="1"/>
          <w:wAfter w:w="29" w:type="dxa"/>
        </w:trPr>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C61D2E">
        <w:trPr>
          <w:gridAfter w:val="1"/>
          <w:wAfter w:w="29" w:type="dxa"/>
        </w:trPr>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C61D2E">
        <w:trPr>
          <w:gridAfter w:val="1"/>
          <w:wAfter w:w="29" w:type="dxa"/>
        </w:trPr>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C61D2E">
        <w:trPr>
          <w:gridAfter w:val="1"/>
          <w:wAfter w:w="29" w:type="dxa"/>
        </w:trPr>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C61D2E">
        <w:trPr>
          <w:gridAfter w:val="1"/>
          <w:wAfter w:w="29" w:type="dxa"/>
        </w:trPr>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C61D2E">
        <w:trPr>
          <w:gridAfter w:val="1"/>
          <w:wAfter w:w="29" w:type="dxa"/>
        </w:trPr>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C61D2E">
        <w:trPr>
          <w:gridAfter w:val="1"/>
          <w:wAfter w:w="29" w:type="dxa"/>
        </w:trPr>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60" w:name="_BPDCD_63"/>
            <w:r w:rsidRPr="004D379C">
              <w:rPr>
                <w:rFonts w:ascii="Arial" w:hAnsi="Arial" w:cs="Arial"/>
              </w:rPr>
              <w:t xml:space="preserve">means </w:t>
            </w:r>
            <w:bookmarkEnd w:id="60"/>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C61D2E">
        <w:trPr>
          <w:gridAfter w:val="1"/>
          <w:wAfter w:w="29" w:type="dxa"/>
        </w:trPr>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1" w:name="_BPDCD_64"/>
            <w:r w:rsidRPr="004D379C">
              <w:rPr>
                <w:rFonts w:ascii="Arial" w:hAnsi="Arial" w:cs="Arial"/>
              </w:rPr>
              <w:t>3.16.2</w:t>
            </w:r>
            <w:bookmarkEnd w:id="61"/>
            <w:r w:rsidRPr="004D379C">
              <w:rPr>
                <w:rFonts w:ascii="Arial" w:hAnsi="Arial" w:cs="Arial"/>
              </w:rPr>
              <w:t xml:space="preserve">; </w:t>
            </w:r>
          </w:p>
        </w:tc>
      </w:tr>
      <w:tr w:rsidR="006E7788" w14:paraId="30A0A950" w14:textId="77777777" w:rsidTr="00C61D2E">
        <w:trPr>
          <w:gridAfter w:val="1"/>
          <w:wAfter w:w="29" w:type="dxa"/>
        </w:trPr>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2" w:name="_BPDCD_65"/>
            <w:r w:rsidRPr="004D379C">
              <w:rPr>
                <w:rFonts w:ascii="Arial" w:hAnsi="Arial" w:cs="Arial"/>
              </w:rPr>
              <w:t>3.13.4</w:t>
            </w:r>
            <w:bookmarkEnd w:id="62"/>
            <w:r w:rsidRPr="004D379C">
              <w:rPr>
                <w:rFonts w:ascii="Arial" w:hAnsi="Arial" w:cs="Arial"/>
              </w:rPr>
              <w:t>;</w:t>
            </w:r>
            <w:r w:rsidRPr="004D379C">
              <w:rPr>
                <w:rFonts w:ascii="Arial" w:hAnsi="Arial" w:cs="Arial"/>
              </w:rPr>
              <w:br/>
            </w:r>
          </w:p>
        </w:tc>
      </w:tr>
      <w:tr w:rsidR="006E7788" w14:paraId="639280E0" w14:textId="77777777" w:rsidTr="00C61D2E">
        <w:trPr>
          <w:gridAfter w:val="1"/>
          <w:wAfter w:w="29" w:type="dxa"/>
        </w:trPr>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C61D2E">
        <w:trPr>
          <w:gridAfter w:val="1"/>
          <w:wAfter w:w="29" w:type="dxa"/>
        </w:trPr>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C61D2E">
        <w:trPr>
          <w:gridAfter w:val="1"/>
          <w:wAfter w:w="29" w:type="dxa"/>
        </w:trPr>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C61D2E">
        <w:trPr>
          <w:gridAfter w:val="1"/>
          <w:wAfter w:w="29" w:type="dxa"/>
        </w:trPr>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lastRenderedPageBreak/>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C61D2E">
        <w:trPr>
          <w:gridAfter w:val="1"/>
          <w:wAfter w:w="29" w:type="dxa"/>
        </w:trPr>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C61D2E">
        <w:trPr>
          <w:gridAfter w:val="1"/>
          <w:wAfter w:w="29" w:type="dxa"/>
        </w:trPr>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C61D2E">
        <w:trPr>
          <w:gridAfter w:val="1"/>
          <w:wAfter w:w="29" w:type="dxa"/>
        </w:trPr>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C61D2E">
        <w:trPr>
          <w:gridAfter w:val="1"/>
          <w:wAfter w:w="29" w:type="dxa"/>
        </w:trPr>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C61D2E">
        <w:trPr>
          <w:gridAfter w:val="1"/>
          <w:wAfter w:w="29" w:type="dxa"/>
        </w:trPr>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C61D2E">
        <w:trPr>
          <w:gridAfter w:val="1"/>
          <w:wAfter w:w="29" w:type="dxa"/>
        </w:trPr>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00C61D2E">
        <w:trPr>
          <w:gridAfter w:val="1"/>
          <w:wAfter w:w="29" w:type="dxa"/>
        </w:trPr>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lastRenderedPageBreak/>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C61D2E">
        <w:trPr>
          <w:gridAfter w:val="1"/>
          <w:wAfter w:w="29" w:type="dxa"/>
        </w:trPr>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C61D2E">
        <w:trPr>
          <w:gridAfter w:val="1"/>
          <w:wAfter w:w="29" w:type="dxa"/>
        </w:trPr>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C61D2E">
        <w:trPr>
          <w:gridAfter w:val="1"/>
          <w:wAfter w:w="29" w:type="dxa"/>
        </w:trPr>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C61D2E">
        <w:trPr>
          <w:gridAfter w:val="1"/>
          <w:wAfter w:w="29" w:type="dxa"/>
        </w:trPr>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C61D2E">
        <w:trPr>
          <w:gridAfter w:val="1"/>
          <w:wAfter w:w="29" w:type="dxa"/>
        </w:trPr>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C61D2E">
        <w:trPr>
          <w:gridAfter w:val="1"/>
          <w:wAfter w:w="29" w:type="dxa"/>
        </w:trPr>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C61D2E">
        <w:trPr>
          <w:gridAfter w:val="1"/>
          <w:wAfter w:w="29" w:type="dxa"/>
        </w:trPr>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C61D2E">
        <w:trPr>
          <w:gridAfter w:val="1"/>
          <w:wAfter w:w="29" w:type="dxa"/>
        </w:trPr>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C61D2E">
        <w:trPr>
          <w:gridAfter w:val="1"/>
          <w:wAfter w:w="29" w:type="dxa"/>
        </w:trPr>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C61D2E">
        <w:trPr>
          <w:gridAfter w:val="1"/>
          <w:wAfter w:w="29" w:type="dxa"/>
        </w:trPr>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C61D2E">
        <w:trPr>
          <w:gridAfter w:val="1"/>
          <w:wAfter w:w="29" w:type="dxa"/>
        </w:trPr>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C61D2E">
        <w:trPr>
          <w:gridAfter w:val="1"/>
          <w:wAfter w:w="29" w:type="dxa"/>
        </w:trPr>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solely as a result of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C61D2E">
        <w:trPr>
          <w:gridAfter w:val="1"/>
          <w:wAfter w:w="29" w:type="dxa"/>
        </w:trPr>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45pt;height:24.2pt" o:ole="">
                  <v:imagedata r:id="rId16" o:title=""/>
                </v:shape>
                <o:OLEObject Type="Embed" ProgID="Equation.3" ShapeID="_x0000_i1025" DrawAspect="Content" ObjectID="_1774691142"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45pt;height:55.35pt" o:ole="">
                  <v:imagedata r:id="rId18" o:title=""/>
                </v:shape>
                <o:OLEObject Type="Embed" ProgID="Equation.3" ShapeID="_x0000_i1026" DrawAspect="Content" ObjectID="_1774691143"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lastRenderedPageBreak/>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8pt;height:53.75pt" o:ole="">
                  <v:imagedata r:id="rId27" o:title=""/>
                </v:shape>
                <o:OLEObject Type="Embed" ProgID="Equation.3" ShapeID="_x0000_i1027" DrawAspect="Content" ObjectID="_1774691144" r:id="rId28"/>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3" w:name="OLE_LINK1"/>
            <w:r w:rsidRPr="006A707F">
              <w:rPr>
                <w:rFonts w:ascii="Arial" w:hAnsi="Arial" w:cs="Arial"/>
                <w:b/>
              </w:rPr>
              <w:t>Relevant Interruption</w:t>
            </w:r>
            <w:bookmarkEnd w:id="63"/>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w:t>
            </w:r>
            <w:r w:rsidRPr="006A707F">
              <w:rPr>
                <w:rFonts w:ascii="Arial" w:hAnsi="Arial" w:cs="Arial"/>
              </w:rPr>
              <w:lastRenderedPageBreak/>
              <w:t xml:space="preserve">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C61D2E">
        <w:trPr>
          <w:gridAfter w:val="1"/>
          <w:wAfter w:w="29" w:type="dxa"/>
        </w:trPr>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User Emergency Deenergisation</w:t>
            </w:r>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User Emergency Denergisation</w:t>
            </w:r>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lastRenderedPageBreak/>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C61D2E">
        <w:trPr>
          <w:gridAfter w:val="1"/>
          <w:wAfter w:w="29" w:type="dxa"/>
        </w:trPr>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"Intertrip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C61D2E">
        <w:trPr>
          <w:gridAfter w:val="1"/>
          <w:wAfter w:w="29" w:type="dxa"/>
        </w:trPr>
        <w:tc>
          <w:tcPr>
            <w:tcW w:w="354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C61D2E">
        <w:trPr>
          <w:gridAfter w:val="1"/>
          <w:wAfter w:w="29" w:type="dxa"/>
        </w:trPr>
        <w:tc>
          <w:tcPr>
            <w:tcW w:w="3545" w:type="dxa"/>
          </w:tcPr>
          <w:p w14:paraId="0B5A20A0" w14:textId="5637C8CD" w:rsidR="006E7788" w:rsidRDefault="006E7788" w:rsidP="006E7788">
            <w:pPr>
              <w:pStyle w:val="BodyText"/>
              <w:spacing w:line="240" w:lineRule="atLeast"/>
              <w:rPr>
                <w:rFonts w:ascii="Arial" w:hAnsi="Arial" w:cs="Arial"/>
                <w:b/>
                <w:bCs/>
                <w:color w:val="000000"/>
                <w:w w:val="0"/>
              </w:rPr>
            </w:pPr>
            <w:bookmarkStart w:id="64" w:name="_DV_C135"/>
            <w:r>
              <w:rPr>
                <w:rFonts w:ascii="Arial" w:hAnsi="Arial" w:cs="Arial"/>
                <w:b/>
                <w:bCs/>
              </w:rPr>
              <w:t xml:space="preserve"> "Isolation"</w:t>
            </w:r>
            <w:bookmarkEnd w:id="64"/>
          </w:p>
        </w:tc>
        <w:tc>
          <w:tcPr>
            <w:tcW w:w="6775" w:type="dxa"/>
          </w:tcPr>
          <w:p w14:paraId="1BA25D57" w14:textId="77777777" w:rsidR="006E7788" w:rsidRDefault="006E7788" w:rsidP="006E7788">
            <w:pPr>
              <w:pStyle w:val="BodyText"/>
              <w:jc w:val="both"/>
              <w:rPr>
                <w:rFonts w:ascii="Arial" w:hAnsi="Arial" w:cs="Arial"/>
                <w:color w:val="000000"/>
                <w:w w:val="0"/>
              </w:rPr>
            </w:pPr>
            <w:bookmarkStart w:id="65" w:name="_DV_C136"/>
            <w:r>
              <w:rPr>
                <w:rFonts w:ascii="Arial" w:hAnsi="Arial" w:cs="Arial"/>
              </w:rPr>
              <w:t xml:space="preserve">as defined in the </w:t>
            </w:r>
            <w:r>
              <w:rPr>
                <w:rFonts w:ascii="Arial" w:hAnsi="Arial" w:cs="Arial"/>
                <w:b/>
              </w:rPr>
              <w:t>Grid Code</w:t>
            </w:r>
            <w:r>
              <w:rPr>
                <w:rFonts w:ascii="Arial" w:hAnsi="Arial" w:cs="Arial"/>
              </w:rPr>
              <w:t>;</w:t>
            </w:r>
            <w:bookmarkEnd w:id="65"/>
          </w:p>
        </w:tc>
      </w:tr>
      <w:tr w:rsidR="006E7788" w14:paraId="3DC15CB9" w14:textId="77777777" w:rsidTr="00C61D2E">
        <w:trPr>
          <w:gridAfter w:val="1"/>
          <w:wAfter w:w="29" w:type="dxa"/>
        </w:trPr>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C61D2E">
        <w:trPr>
          <w:gridAfter w:val="1"/>
          <w:wAfter w:w="29" w:type="dxa"/>
        </w:trPr>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C61D2E">
        <w:trPr>
          <w:gridAfter w:val="1"/>
          <w:wAfter w:w="29" w:type="dxa"/>
        </w:trPr>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C61D2E">
        <w:trPr>
          <w:gridAfter w:val="1"/>
          <w:wAfter w:w="29" w:type="dxa"/>
        </w:trPr>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lastRenderedPageBreak/>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C61D2E">
        <w:trPr>
          <w:gridAfter w:val="1"/>
          <w:wAfter w:w="29" w:type="dxa"/>
        </w:trPr>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C61D2E">
        <w:trPr>
          <w:gridAfter w:val="1"/>
          <w:wAfter w:w="29" w:type="dxa"/>
        </w:trPr>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C61D2E">
        <w:trPr>
          <w:gridAfter w:val="1"/>
          <w:wAfter w:w="29" w:type="dxa"/>
        </w:trPr>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C61D2E">
        <w:trPr>
          <w:gridAfter w:val="1"/>
          <w:wAfter w:w="29" w:type="dxa"/>
        </w:trPr>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66" w:name="_BPDCI_72"/>
            <w:r w:rsidRPr="004D379C">
              <w:rPr>
                <w:rFonts w:ascii="Arial" w:hAnsi="Arial" w:cs="Arial"/>
                <w:lang w:val="en-US"/>
              </w:rPr>
              <w:t>;</w:t>
            </w:r>
            <w:bookmarkEnd w:id="66"/>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C61D2E">
        <w:trPr>
          <w:gridAfter w:val="1"/>
          <w:wAfter w:w="29" w:type="dxa"/>
        </w:trPr>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7" w:name="_BPDCD_73"/>
            <w:r w:rsidRPr="004D379C">
              <w:rPr>
                <w:rFonts w:ascii="Arial Bold" w:hAnsi="Arial Bold" w:cs="Arial"/>
                <w:b/>
                <w:lang w:val="en-US"/>
              </w:rPr>
              <w:t xml:space="preserve">The Company </w:t>
            </w:r>
            <w:bookmarkEnd w:id="67"/>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68" w:name="_BPDCI_75"/>
            <w:r w:rsidRPr="004D379C">
              <w:rPr>
                <w:rFonts w:ascii="Arial" w:hAnsi="Arial" w:cs="Arial"/>
                <w:lang w:val="en-US"/>
              </w:rPr>
              <w:t>;</w:t>
            </w:r>
            <w:bookmarkEnd w:id="68"/>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C61D2E">
        <w:trPr>
          <w:gridAfter w:val="1"/>
          <w:wAfter w:w="29" w:type="dxa"/>
        </w:trPr>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69"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69"/>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0" w:name="_BPDCI_78"/>
            <w:r w:rsidRPr="004D379C">
              <w:rPr>
                <w:rFonts w:ascii="Arial" w:hAnsi="Arial" w:cs="Arial"/>
                <w:lang w:val="en-US"/>
              </w:rPr>
              <w:t>;</w:t>
            </w:r>
            <w:bookmarkEnd w:id="70"/>
          </w:p>
        </w:tc>
      </w:tr>
      <w:tr w:rsidR="006E7788" w14:paraId="595E15A7" w14:textId="77777777" w:rsidTr="00C61D2E">
        <w:trPr>
          <w:gridAfter w:val="1"/>
          <w:wAfter w:w="29" w:type="dxa"/>
        </w:trPr>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1" w:name="_BPDCD_79"/>
            <w:r w:rsidRPr="004D379C">
              <w:rPr>
                <w:rFonts w:ascii="Arial Bold" w:hAnsi="Arial Bold" w:cs="Arial"/>
                <w:b/>
                <w:lang w:val="en-US"/>
              </w:rPr>
              <w:t>The Company</w:t>
            </w:r>
            <w:bookmarkEnd w:id="71"/>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2" w:name="_BPDCI_81"/>
            <w:r w:rsidRPr="004D379C">
              <w:rPr>
                <w:rFonts w:ascii="Arial" w:hAnsi="Arial" w:cs="Arial"/>
                <w:color w:val="0000FF"/>
                <w:u w:val="single"/>
                <w:lang w:val="en-US"/>
              </w:rPr>
              <w:t>;</w:t>
            </w:r>
            <w:bookmarkEnd w:id="72"/>
          </w:p>
        </w:tc>
      </w:tr>
      <w:tr w:rsidR="006E7788" w14:paraId="15402802" w14:textId="77777777" w:rsidTr="00C61D2E">
        <w:trPr>
          <w:gridAfter w:val="1"/>
          <w:wAfter w:w="29" w:type="dxa"/>
        </w:trPr>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3" w:name="_BPDCD_82"/>
            <w:r w:rsidRPr="00F372DF">
              <w:rPr>
                <w:rFonts w:ascii="Arial" w:hAnsi="Arial" w:cs="Arial"/>
                <w:b/>
              </w:rPr>
              <w:t xml:space="preserve">The Company’s </w:t>
            </w:r>
            <w:bookmarkEnd w:id="73"/>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4" w:name="_BPDCI_84"/>
            <w:r w:rsidRPr="00F372DF">
              <w:rPr>
                <w:rFonts w:ascii="Arial" w:hAnsi="Arial" w:cs="Arial"/>
              </w:rPr>
              <w:t>;</w:t>
            </w:r>
            <w:bookmarkEnd w:id="74"/>
          </w:p>
        </w:tc>
      </w:tr>
      <w:tr w:rsidR="006E7788" w14:paraId="7A2846F6" w14:textId="77777777" w:rsidTr="00C61D2E">
        <w:trPr>
          <w:gridAfter w:val="1"/>
          <w:wAfter w:w="29" w:type="dxa"/>
        </w:trPr>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5" w:name="_BPDCI_86"/>
            <w:r w:rsidRPr="00F372DF">
              <w:rPr>
                <w:rFonts w:ascii="Arial" w:hAnsi="Arial" w:cs="Arial"/>
              </w:rPr>
              <w:t>;</w:t>
            </w:r>
            <w:bookmarkEnd w:id="75"/>
          </w:p>
        </w:tc>
      </w:tr>
      <w:tr w:rsidR="006E7788" w14:paraId="3799B798" w14:textId="77777777" w:rsidTr="00C61D2E">
        <w:trPr>
          <w:gridAfter w:val="1"/>
          <w:wAfter w:w="29" w:type="dxa"/>
        </w:trPr>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6" w:name="_BPDCD_87"/>
            <w:r w:rsidRPr="004D379C">
              <w:rPr>
                <w:rFonts w:ascii="Arial" w:hAnsi="Arial" w:cs="Arial"/>
                <w:lang w:val="en-US"/>
              </w:rPr>
              <w:t xml:space="preserve">an </w:t>
            </w:r>
            <w:bookmarkEnd w:id="76"/>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77" w:name="_BPDCI_89"/>
            <w:r w:rsidRPr="004D379C">
              <w:rPr>
                <w:rFonts w:ascii="Arial" w:hAnsi="Arial" w:cs="Arial"/>
                <w:lang w:val="en-US"/>
              </w:rPr>
              <w:t xml:space="preserve">; </w:t>
            </w:r>
            <w:r w:rsidRPr="004D379C">
              <w:rPr>
                <w:rFonts w:ascii="Arial" w:hAnsi="Arial" w:cs="Arial"/>
                <w:u w:val="double"/>
                <w:lang w:val="en-US"/>
              </w:rPr>
              <w:t xml:space="preserve"> </w:t>
            </w:r>
            <w:bookmarkEnd w:id="77"/>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C61D2E">
        <w:trPr>
          <w:gridAfter w:val="1"/>
          <w:wAfter w:w="29" w:type="dxa"/>
        </w:trPr>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78" w:name="_BPDCD_90"/>
            <w:r w:rsidRPr="004D379C">
              <w:rPr>
                <w:rFonts w:ascii="Arial" w:hAnsi="Arial" w:cs="Arial"/>
                <w:b/>
              </w:rPr>
              <w:t>The Company’s</w:t>
            </w:r>
            <w:r w:rsidRPr="004D379C">
              <w:rPr>
                <w:rFonts w:ascii="Arial" w:hAnsi="Arial" w:cs="Arial"/>
                <w:b/>
                <w:u w:val="double"/>
              </w:rPr>
              <w:t xml:space="preserve"> </w:t>
            </w:r>
            <w:bookmarkEnd w:id="78"/>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79" w:name="_BPDCI_92"/>
            <w:r w:rsidRPr="00F372DF">
              <w:rPr>
                <w:rFonts w:ascii="Arial" w:hAnsi="Arial" w:cs="Arial"/>
              </w:rPr>
              <w:t>;</w:t>
            </w:r>
            <w:bookmarkEnd w:id="79"/>
          </w:p>
        </w:tc>
      </w:tr>
      <w:tr w:rsidR="006E7788" w14:paraId="593F2E83" w14:textId="77777777" w:rsidTr="00C61D2E">
        <w:trPr>
          <w:gridAfter w:val="1"/>
          <w:wAfter w:w="29" w:type="dxa"/>
        </w:trPr>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0" w:name="_BPDCI_94"/>
            <w:r w:rsidRPr="00F372DF">
              <w:rPr>
                <w:rFonts w:ascii="Arial" w:hAnsi="Arial" w:cs="Arial"/>
                <w:lang w:val="en-US"/>
              </w:rPr>
              <w:t>;</w:t>
            </w:r>
            <w:bookmarkEnd w:id="80"/>
          </w:p>
        </w:tc>
      </w:tr>
      <w:tr w:rsidR="006E7788" w14:paraId="48EDF9CA" w14:textId="77777777" w:rsidTr="00C61D2E">
        <w:trPr>
          <w:gridAfter w:val="1"/>
          <w:wAfter w:w="29" w:type="dxa"/>
        </w:trPr>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1" w:name="_BPDCD_95"/>
            <w:r w:rsidRPr="004D379C">
              <w:rPr>
                <w:rFonts w:ascii="Arial" w:hAnsi="Arial" w:cs="Arial"/>
                <w:b/>
                <w:lang w:val="en-US"/>
              </w:rPr>
              <w:t>The Company</w:t>
            </w:r>
            <w:r w:rsidRPr="004D379C">
              <w:rPr>
                <w:rFonts w:ascii="Arial" w:hAnsi="Arial" w:cs="Arial"/>
                <w:b/>
                <w:u w:val="double"/>
                <w:lang w:val="en-US"/>
              </w:rPr>
              <w:t xml:space="preserve"> </w:t>
            </w:r>
            <w:bookmarkEnd w:id="81"/>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2" w:name="_BPDCI_97"/>
            <w:r w:rsidRPr="00F372DF">
              <w:rPr>
                <w:rFonts w:ascii="Arial" w:hAnsi="Arial" w:cs="Arial"/>
                <w:lang w:val="en-US"/>
              </w:rPr>
              <w:t>;</w:t>
            </w:r>
            <w:bookmarkEnd w:id="82"/>
          </w:p>
        </w:tc>
      </w:tr>
      <w:tr w:rsidR="006E7788" w14:paraId="2D9D44D8" w14:textId="77777777" w:rsidTr="00C61D2E">
        <w:trPr>
          <w:gridAfter w:val="1"/>
          <w:wAfter w:w="29" w:type="dxa"/>
        </w:trPr>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3" w:name="_BPDCI_99"/>
            <w:r w:rsidRPr="00F372DF">
              <w:rPr>
                <w:rFonts w:ascii="Arial" w:hAnsi="Arial" w:cs="Arial"/>
                <w:lang w:val="en-US"/>
              </w:rPr>
              <w:t>;</w:t>
            </w:r>
            <w:bookmarkEnd w:id="83"/>
          </w:p>
          <w:p w14:paraId="49F3EB78" w14:textId="77777777" w:rsidR="006E7788" w:rsidRPr="004D379C" w:rsidRDefault="006E7788" w:rsidP="006E7788">
            <w:pPr>
              <w:pStyle w:val="TOC2"/>
              <w:rPr>
                <w:rFonts w:ascii="Arial" w:hAnsi="Arial" w:cs="Arial"/>
              </w:rPr>
            </w:pPr>
          </w:p>
        </w:tc>
      </w:tr>
      <w:tr w:rsidR="006E7788" w14:paraId="48FB962C" w14:textId="77777777" w:rsidTr="00C61D2E">
        <w:trPr>
          <w:gridAfter w:val="1"/>
          <w:wAfter w:w="29" w:type="dxa"/>
        </w:trPr>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4" w:name="_BPDCI_101"/>
            <w:r w:rsidRPr="00F372DF">
              <w:rPr>
                <w:rFonts w:ascii="Arial" w:hAnsi="Arial" w:cs="Arial"/>
                <w:lang w:val="en-US"/>
              </w:rPr>
              <w:t>;</w:t>
            </w:r>
            <w:bookmarkEnd w:id="84"/>
          </w:p>
        </w:tc>
      </w:tr>
      <w:tr w:rsidR="006E7788" w14:paraId="5732B8FC" w14:textId="77777777" w:rsidTr="00C61D2E">
        <w:trPr>
          <w:gridAfter w:val="1"/>
          <w:wAfter w:w="29" w:type="dxa"/>
        </w:trPr>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C61D2E">
        <w:trPr>
          <w:gridAfter w:val="1"/>
          <w:wAfter w:w="29" w:type="dxa"/>
        </w:trPr>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5" w:name="_BPDCD_102"/>
            <w:r w:rsidRPr="00F372DF">
              <w:rPr>
                <w:rFonts w:ascii="Arial" w:hAnsi="Arial" w:cs="Arial"/>
              </w:rPr>
              <w:t>a</w:t>
            </w:r>
            <w:bookmarkEnd w:id="85"/>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C61D2E">
        <w:trPr>
          <w:gridAfter w:val="1"/>
          <w:wAfter w:w="29" w:type="dxa"/>
        </w:trPr>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C61D2E">
        <w:trPr>
          <w:gridAfter w:val="1"/>
          <w:wAfter w:w="29" w:type="dxa"/>
        </w:trPr>
        <w:tc>
          <w:tcPr>
            <w:tcW w:w="354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677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C61D2E">
        <w:trPr>
          <w:gridAfter w:val="1"/>
          <w:wAfter w:w="29" w:type="dxa"/>
        </w:trPr>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w:t>
            </w:r>
            <w:r w:rsidRPr="004D379C">
              <w:rPr>
                <w:rFonts w:ascii="Arial" w:hAnsi="Arial" w:cs="Arial"/>
              </w:rPr>
              <w:lastRenderedPageBreak/>
              <w:t xml:space="preserve">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C61D2E">
        <w:trPr>
          <w:gridAfter w:val="1"/>
          <w:wAfter w:w="29" w:type="dxa"/>
        </w:trPr>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lastRenderedPageBreak/>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C61D2E">
        <w:trPr>
          <w:gridAfter w:val="1"/>
          <w:wAfter w:w="29" w:type="dxa"/>
        </w:trPr>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C61D2E">
        <w:trPr>
          <w:gridAfter w:val="1"/>
          <w:wAfter w:w="29" w:type="dxa"/>
        </w:trPr>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C61D2E">
        <w:trPr>
          <w:gridAfter w:val="1"/>
          <w:wAfter w:w="29" w:type="dxa"/>
        </w:trPr>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C61D2E">
        <w:trPr>
          <w:gridAfter w:val="1"/>
          <w:wAfter w:w="29" w:type="dxa"/>
        </w:trPr>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C61D2E">
        <w:trPr>
          <w:gridAfter w:val="1"/>
          <w:wAfter w:w="29" w:type="dxa"/>
        </w:trPr>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C61D2E">
        <w:trPr>
          <w:gridAfter w:val="1"/>
          <w:wAfter w:w="29" w:type="dxa"/>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C61D2E">
        <w:trPr>
          <w:gridAfter w:val="1"/>
          <w:wAfter w:w="29" w:type="dxa"/>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C61D2E">
        <w:trPr>
          <w:gridAfter w:val="1"/>
          <w:wAfter w:w="29" w:type="dxa"/>
        </w:trPr>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C61D2E">
        <w:trPr>
          <w:gridAfter w:val="1"/>
          <w:wAfter w:w="29" w:type="dxa"/>
        </w:trPr>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C61D2E">
        <w:trPr>
          <w:gridAfter w:val="1"/>
          <w:wAfter w:w="29" w:type="dxa"/>
        </w:trPr>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lastRenderedPageBreak/>
              <w:t>"Main Business Person"</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C61D2E">
        <w:trPr>
          <w:gridAfter w:val="1"/>
          <w:wAfter w:w="29" w:type="dxa"/>
        </w:trPr>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C61D2E">
        <w:trPr>
          <w:gridAfter w:val="1"/>
          <w:wAfter w:w="29" w:type="dxa"/>
        </w:trPr>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C61D2E">
        <w:trPr>
          <w:gridAfter w:val="1"/>
          <w:wAfter w:w="29" w:type="dxa"/>
        </w:trPr>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C61D2E">
        <w:trPr>
          <w:gridAfter w:val="1"/>
          <w:wAfter w:w="29" w:type="dxa"/>
        </w:trPr>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C61D2E">
        <w:trPr>
          <w:gridAfter w:val="1"/>
          <w:wAfter w:w="29" w:type="dxa"/>
        </w:trPr>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C61D2E">
        <w:trPr>
          <w:gridAfter w:val="1"/>
          <w:wAfter w:w="29" w:type="dxa"/>
        </w:trPr>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C61D2E">
        <w:trPr>
          <w:gridAfter w:val="1"/>
          <w:wAfter w:w="29" w:type="dxa"/>
        </w:trPr>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C61D2E">
        <w:trPr>
          <w:gridAfter w:val="1"/>
          <w:wAfter w:w="29" w:type="dxa"/>
        </w:trPr>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C61D2E">
        <w:trPr>
          <w:gridAfter w:val="1"/>
          <w:wAfter w:w="29" w:type="dxa"/>
        </w:trPr>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C61D2E">
        <w:trPr>
          <w:gridAfter w:val="1"/>
          <w:wAfter w:w="29" w:type="dxa"/>
        </w:trPr>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C61D2E">
        <w:trPr>
          <w:gridAfter w:val="1"/>
          <w:wAfter w:w="29" w:type="dxa"/>
        </w:trPr>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C61D2E">
        <w:trPr>
          <w:gridAfter w:val="1"/>
          <w:wAfter w:w="29" w:type="dxa"/>
        </w:trPr>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C61D2E">
        <w:trPr>
          <w:gridAfter w:val="1"/>
          <w:wAfter w:w="29" w:type="dxa"/>
        </w:trPr>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C61D2E">
        <w:trPr>
          <w:gridAfter w:val="1"/>
          <w:wAfter w:w="29" w:type="dxa"/>
        </w:trPr>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lastRenderedPageBreak/>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C61D2E">
        <w:trPr>
          <w:gridAfter w:val="1"/>
          <w:wAfter w:w="29" w:type="dxa"/>
        </w:trPr>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C61D2E">
        <w:trPr>
          <w:gridAfter w:val="1"/>
          <w:wAfter w:w="29" w:type="dxa"/>
        </w:trPr>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C61D2E">
        <w:trPr>
          <w:gridAfter w:val="1"/>
          <w:wAfter w:w="29" w:type="dxa"/>
        </w:trPr>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C61D2E">
        <w:trPr>
          <w:gridAfter w:val="1"/>
          <w:wAfter w:w="29" w:type="dxa"/>
        </w:trPr>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C61D2E">
        <w:trPr>
          <w:gridAfter w:val="1"/>
          <w:wAfter w:w="29" w:type="dxa"/>
        </w:trPr>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C61D2E">
        <w:trPr>
          <w:gridAfter w:val="1"/>
          <w:wAfter w:w="29" w:type="dxa"/>
        </w:trPr>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C61D2E">
        <w:trPr>
          <w:gridAfter w:val="1"/>
          <w:wAfter w:w="29" w:type="dxa"/>
        </w:trPr>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6" w:name="_BPDCD_103"/>
            <w:r>
              <w:rPr>
                <w:rFonts w:ascii="Arial" w:hAnsi="Arial" w:cs="Arial"/>
                <w:color w:val="0000FF"/>
                <w:u w:val="double"/>
              </w:rPr>
              <w:t>;</w:t>
            </w:r>
            <w:bookmarkEnd w:id="86"/>
          </w:p>
        </w:tc>
      </w:tr>
      <w:tr w:rsidR="006E7788" w14:paraId="0FDF7EDD" w14:textId="77777777" w:rsidTr="00C61D2E">
        <w:trPr>
          <w:gridAfter w:val="1"/>
          <w:wAfter w:w="29" w:type="dxa"/>
        </w:trPr>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C61D2E">
        <w:trPr>
          <w:gridAfter w:val="1"/>
          <w:wAfter w:w="29" w:type="dxa"/>
        </w:trPr>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C61D2E">
        <w:trPr>
          <w:gridAfter w:val="1"/>
          <w:wAfter w:w="29" w:type="dxa"/>
        </w:trPr>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C61D2E">
        <w:trPr>
          <w:gridAfter w:val="1"/>
          <w:wAfter w:w="29" w:type="dxa"/>
        </w:trPr>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C61D2E">
        <w:trPr>
          <w:gridAfter w:val="1"/>
          <w:wAfter w:w="29" w:type="dxa"/>
        </w:trPr>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006E7788" w14:paraId="4A9F90F3" w14:textId="77777777" w:rsidTr="00C61D2E">
        <w:trPr>
          <w:gridAfter w:val="1"/>
          <w:wAfter w:w="29" w:type="dxa"/>
        </w:trPr>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C61D2E">
        <w:trPr>
          <w:gridAfter w:val="1"/>
          <w:wAfter w:w="29" w:type="dxa"/>
        </w:trPr>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C61D2E">
        <w:trPr>
          <w:gridAfter w:val="1"/>
          <w:wAfter w:w="29" w:type="dxa"/>
        </w:trPr>
        <w:tc>
          <w:tcPr>
            <w:tcW w:w="3545" w:type="dxa"/>
          </w:tcPr>
          <w:p w14:paraId="33EA6A62" w14:textId="77777777" w:rsidR="006E7788" w:rsidRDefault="006E7788" w:rsidP="006E7788">
            <w:pPr>
              <w:rPr>
                <w:rFonts w:ascii="Arial" w:hAnsi="Arial" w:cs="Arial"/>
                <w:b/>
              </w:rPr>
            </w:pPr>
            <w:r>
              <w:rPr>
                <w:rFonts w:ascii="Arial" w:hAnsi="Arial" w:cs="Arial"/>
                <w:b/>
              </w:rPr>
              <w:lastRenderedPageBreak/>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C61D2E">
        <w:trPr>
          <w:gridAfter w:val="1"/>
          <w:wAfter w:w="29" w:type="dxa"/>
        </w:trPr>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C61D2E">
        <w:trPr>
          <w:gridAfter w:val="1"/>
          <w:wAfter w:w="29" w:type="dxa"/>
        </w:trPr>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C61D2E">
        <w:trPr>
          <w:gridAfter w:val="1"/>
          <w:wAfter w:w="29" w:type="dxa"/>
        </w:trPr>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C61D2E">
        <w:trPr>
          <w:gridAfter w:val="1"/>
          <w:wAfter w:w="29" w:type="dxa"/>
        </w:trPr>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C61D2E">
        <w:trPr>
          <w:gridAfter w:val="1"/>
          <w:wAfter w:w="29" w:type="dxa"/>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C61D2E">
        <w:trPr>
          <w:gridAfter w:val="1"/>
          <w:wAfter w:w="29" w:type="dxa"/>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C61D2E">
        <w:trPr>
          <w:gridAfter w:val="1"/>
          <w:wAfter w:w="29" w:type="dxa"/>
        </w:trPr>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C61D2E">
        <w:trPr>
          <w:gridAfter w:val="1"/>
          <w:wAfter w:w="29" w:type="dxa"/>
        </w:trPr>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C61D2E">
        <w:trPr>
          <w:gridAfter w:val="1"/>
          <w:wAfter w:w="29" w:type="dxa"/>
        </w:trPr>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00C61D2E">
        <w:trPr>
          <w:gridAfter w:val="1"/>
          <w:wAfter w:w="29" w:type="dxa"/>
        </w:trPr>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lastRenderedPageBreak/>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C61D2E">
        <w:trPr>
          <w:gridAfter w:val="1"/>
          <w:wAfter w:w="29" w:type="dxa"/>
        </w:trPr>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lastRenderedPageBreak/>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C61D2E">
        <w:trPr>
          <w:gridAfter w:val="1"/>
          <w:wAfter w:w="29" w:type="dxa"/>
        </w:trPr>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C61D2E">
        <w:trPr>
          <w:gridAfter w:val="1"/>
          <w:wAfter w:w="29" w:type="dxa"/>
        </w:trPr>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C61D2E">
        <w:trPr>
          <w:gridAfter w:val="1"/>
          <w:wAfter w:w="29" w:type="dxa"/>
        </w:trPr>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C61D2E">
        <w:trPr>
          <w:gridAfter w:val="1"/>
          <w:wAfter w:w="29" w:type="dxa"/>
        </w:trPr>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87" w:name="_BPDCI_105"/>
            <w:r w:rsidRPr="00416BDE">
              <w:rPr>
                <w:rFonts w:ascii="Arial" w:hAnsi="Arial" w:cs="Arial"/>
              </w:rPr>
              <w:t xml:space="preserve">Section 3, </w:t>
            </w:r>
            <w:bookmarkEnd w:id="87"/>
            <w:r w:rsidRPr="00416BDE">
              <w:rPr>
                <w:rFonts w:ascii="Arial" w:hAnsi="Arial" w:cs="Arial"/>
              </w:rPr>
              <w:t>Appendix 2</w:t>
            </w:r>
            <w:bookmarkStart w:id="88" w:name="_BPDCD_106"/>
            <w:r w:rsidRPr="00416BDE">
              <w:rPr>
                <w:rFonts w:ascii="Arial" w:hAnsi="Arial" w:cs="Arial"/>
              </w:rPr>
              <w:t>;</w:t>
            </w:r>
            <w:bookmarkEnd w:id="88"/>
          </w:p>
        </w:tc>
      </w:tr>
      <w:tr w:rsidR="006E7788" w14:paraId="6E18E54D" w14:textId="77777777" w:rsidTr="00C61D2E">
        <w:trPr>
          <w:gridAfter w:val="1"/>
          <w:wAfter w:w="29" w:type="dxa"/>
        </w:trPr>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89" w:name="_BPDCD_107"/>
            <w:r w:rsidRPr="00416BDE">
              <w:rPr>
                <w:rFonts w:ascii="Arial" w:hAnsi="Arial" w:cs="Arial"/>
              </w:rPr>
              <w:t>;</w:t>
            </w:r>
            <w:bookmarkEnd w:id="89"/>
          </w:p>
        </w:tc>
      </w:tr>
      <w:tr w:rsidR="006E7788" w14:paraId="1591F941" w14:textId="77777777" w:rsidTr="00C61D2E">
        <w:trPr>
          <w:gridAfter w:val="1"/>
          <w:wAfter w:w="29" w:type="dxa"/>
        </w:trPr>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0" w:name="_BPDCD_108"/>
            <w:r w:rsidRPr="00416BDE">
              <w:rPr>
                <w:rFonts w:ascii="Arial" w:hAnsi="Arial" w:cs="Arial"/>
              </w:rPr>
              <w:t>;</w:t>
            </w:r>
            <w:bookmarkEnd w:id="90"/>
          </w:p>
        </w:tc>
      </w:tr>
      <w:tr w:rsidR="006E7788" w14:paraId="227144D9" w14:textId="77777777" w:rsidTr="00C61D2E">
        <w:trPr>
          <w:gridAfter w:val="1"/>
          <w:wAfter w:w="29" w:type="dxa"/>
        </w:trPr>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1" w:name="_BPDCD_109"/>
            <w:r w:rsidRPr="00416BDE">
              <w:rPr>
                <w:rFonts w:ascii="Arial" w:hAnsi="Arial" w:cs="Arial"/>
              </w:rPr>
              <w:t>;</w:t>
            </w:r>
            <w:bookmarkEnd w:id="91"/>
          </w:p>
        </w:tc>
      </w:tr>
      <w:tr w:rsidR="006E7788" w14:paraId="3A82ED76" w14:textId="77777777" w:rsidTr="00C61D2E">
        <w:trPr>
          <w:gridAfter w:val="1"/>
          <w:wAfter w:w="29" w:type="dxa"/>
        </w:trPr>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C61D2E">
        <w:trPr>
          <w:gridAfter w:val="1"/>
          <w:wAfter w:w="29" w:type="dxa"/>
        </w:trPr>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C61D2E">
        <w:trPr>
          <w:gridAfter w:val="1"/>
          <w:wAfter w:w="29" w:type="dxa"/>
        </w:trPr>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lastRenderedPageBreak/>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C61D2E">
        <w:trPr>
          <w:gridAfter w:val="1"/>
          <w:wAfter w:w="29" w:type="dxa"/>
        </w:trPr>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C61D2E">
        <w:trPr>
          <w:gridAfter w:val="1"/>
          <w:wAfter w:w="29" w:type="dxa"/>
        </w:trPr>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C61D2E">
        <w:trPr>
          <w:gridAfter w:val="1"/>
          <w:wAfter w:w="29" w:type="dxa"/>
        </w:trPr>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C61D2E">
        <w:trPr>
          <w:gridAfter w:val="1"/>
          <w:wAfter w:w="29" w:type="dxa"/>
        </w:trPr>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C61D2E">
        <w:trPr>
          <w:gridAfter w:val="1"/>
          <w:wAfter w:w="29" w:type="dxa"/>
        </w:trPr>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C61D2E">
        <w:trPr>
          <w:gridAfter w:val="1"/>
          <w:wAfter w:w="29" w:type="dxa"/>
        </w:trPr>
        <w:tc>
          <w:tcPr>
            <w:tcW w:w="3545" w:type="dxa"/>
            <w:shd w:val="clear" w:color="auto" w:fill="auto"/>
          </w:tcPr>
          <w:p w14:paraId="7D2E36B1" w14:textId="4A565017" w:rsidR="006E7788" w:rsidRPr="00416BDE" w:rsidRDefault="006E7788" w:rsidP="006E7788">
            <w:pPr>
              <w:pStyle w:val="BodyText"/>
              <w:rPr>
                <w:rFonts w:ascii="Arial" w:hAnsi="Arial" w:cs="Arial"/>
                <w:b/>
                <w:bCs/>
              </w:rPr>
            </w:pPr>
            <w:bookmarkStart w:id="92" w:name="_BPDCI_110"/>
            <w:r w:rsidRPr="00416BDE">
              <w:rPr>
                <w:rFonts w:ascii="Arial" w:hAnsi="Arial" w:cs="Arial"/>
                <w:b/>
                <w:bCs/>
              </w:rPr>
              <w:t>"Notification Date"</w:t>
            </w:r>
            <w:bookmarkEnd w:id="92"/>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93"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3"/>
          </w:p>
        </w:tc>
      </w:tr>
      <w:tr w:rsidR="006E7788" w14:paraId="103B6615" w14:textId="77777777" w:rsidTr="006772B6">
        <w:trPr>
          <w:gridAfter w:val="1"/>
          <w:wAfter w:w="29" w:type="dxa"/>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4" w:name="_BPDCD_113"/>
          </w:p>
        </w:tc>
        <w:bookmarkEnd w:id="94"/>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C61D2E">
        <w:trPr>
          <w:gridAfter w:val="1"/>
          <w:wAfter w:w="29" w:type="dxa"/>
        </w:trPr>
        <w:tc>
          <w:tcPr>
            <w:tcW w:w="3545" w:type="dxa"/>
            <w:shd w:val="clear" w:color="auto" w:fill="auto"/>
          </w:tcPr>
          <w:p w14:paraId="51C80081" w14:textId="7C0F2C26" w:rsidR="006E7788" w:rsidRPr="0019675B" w:rsidRDefault="006E7788" w:rsidP="006E7788">
            <w:pPr>
              <w:pStyle w:val="BodyText"/>
              <w:rPr>
                <w:rFonts w:ascii="Arial" w:hAnsi="Arial" w:cs="Arial"/>
                <w:b/>
                <w:bCs/>
              </w:rPr>
            </w:pPr>
            <w:bookmarkStart w:id="95" w:name="_BPDCI_115"/>
            <w:r w:rsidRPr="0019675B">
              <w:rPr>
                <w:rFonts w:ascii="Arial" w:hAnsi="Arial" w:cs="Arial"/>
                <w:b/>
                <w:bCs/>
              </w:rPr>
              <w:t>"Notification of Circuit Restriction"</w:t>
            </w:r>
            <w:bookmarkEnd w:id="95"/>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96"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6"/>
          </w:p>
        </w:tc>
      </w:tr>
      <w:tr w:rsidR="006E7788" w14:paraId="090856BC" w14:textId="77777777" w:rsidTr="00C61D2E">
        <w:trPr>
          <w:gridAfter w:val="1"/>
          <w:wAfter w:w="29" w:type="dxa"/>
        </w:trPr>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C61D2E">
        <w:trPr>
          <w:gridAfter w:val="1"/>
          <w:wAfter w:w="29" w:type="dxa"/>
        </w:trPr>
        <w:tc>
          <w:tcPr>
            <w:tcW w:w="3545" w:type="dxa"/>
            <w:shd w:val="clear" w:color="auto" w:fill="auto"/>
          </w:tcPr>
          <w:p w14:paraId="1FF42CE9" w14:textId="07470369" w:rsidR="006E7788" w:rsidRPr="0019675B" w:rsidRDefault="006E7788" w:rsidP="006E7788">
            <w:pPr>
              <w:pStyle w:val="BodyText"/>
              <w:rPr>
                <w:rFonts w:ascii="Arial" w:hAnsi="Arial" w:cs="Arial"/>
                <w:b/>
                <w:bCs/>
              </w:rPr>
            </w:pPr>
            <w:bookmarkStart w:id="97" w:name="_BPDCI_117"/>
            <w:r w:rsidRPr="0019675B">
              <w:rPr>
                <w:rFonts w:ascii="Arial" w:hAnsi="Arial" w:cs="Arial"/>
                <w:b/>
                <w:bCs/>
              </w:rPr>
              <w:t>"Notification of Restrictions on Availability"</w:t>
            </w:r>
            <w:bookmarkEnd w:id="97"/>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98"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8"/>
          </w:p>
        </w:tc>
      </w:tr>
      <w:tr w:rsidR="006E7788" w14:paraId="49C4224D" w14:textId="77777777" w:rsidTr="00C61D2E">
        <w:trPr>
          <w:gridAfter w:val="1"/>
          <w:wAfter w:w="29" w:type="dxa"/>
        </w:trPr>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C61D2E">
        <w:trPr>
          <w:gridAfter w:val="1"/>
          <w:wAfter w:w="29" w:type="dxa"/>
        </w:trPr>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C61D2E">
        <w:trPr>
          <w:gridAfter w:val="1"/>
          <w:wAfter w:w="29" w:type="dxa"/>
        </w:trPr>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C61D2E">
        <w:trPr>
          <w:gridAfter w:val="1"/>
          <w:wAfter w:w="29" w:type="dxa"/>
        </w:trPr>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w:t>
            </w:r>
            <w:r>
              <w:rPr>
                <w:rFonts w:ascii="Arial" w:hAnsi="Arial" w:cs="Arial"/>
              </w:rPr>
              <w:lastRenderedPageBreak/>
              <w:t>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C61D2E">
        <w:trPr>
          <w:gridAfter w:val="1"/>
          <w:wAfter w:w="29" w:type="dxa"/>
        </w:trPr>
        <w:tc>
          <w:tcPr>
            <w:tcW w:w="3545" w:type="dxa"/>
          </w:tcPr>
          <w:p w14:paraId="646580CE" w14:textId="77777777" w:rsidR="006E7788" w:rsidRDefault="006E7788" w:rsidP="006E7788">
            <w:pPr>
              <w:rPr>
                <w:rFonts w:ascii="Arial" w:hAnsi="Arial" w:cs="Arial"/>
                <w:b/>
                <w:bCs/>
              </w:rPr>
            </w:pPr>
            <w:r>
              <w:rPr>
                <w:rFonts w:ascii="Arial" w:hAnsi="Arial" w:cs="Arial"/>
                <w:b/>
                <w:bCs/>
              </w:rPr>
              <w:lastRenderedPageBreak/>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C61D2E">
        <w:trPr>
          <w:gridAfter w:val="1"/>
          <w:wAfter w:w="29" w:type="dxa"/>
        </w:trPr>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C61D2E">
        <w:trPr>
          <w:gridAfter w:val="1"/>
          <w:wAfter w:w="29" w:type="dxa"/>
        </w:trPr>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C61D2E">
        <w:trPr>
          <w:gridAfter w:val="1"/>
          <w:wAfter w:w="29" w:type="dxa"/>
        </w:trPr>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C61D2E">
        <w:tblPrEx>
          <w:tblCellMar>
            <w:left w:w="108" w:type="dxa"/>
            <w:right w:w="108" w:type="dxa"/>
          </w:tblCellMar>
        </w:tblPrEx>
        <w:trPr>
          <w:gridAfter w:val="1"/>
          <w:wAfter w:w="29" w:type="dxa"/>
        </w:trPr>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C61D2E">
        <w:tblPrEx>
          <w:tblCellMar>
            <w:left w:w="108" w:type="dxa"/>
            <w:right w:w="108" w:type="dxa"/>
          </w:tblCellMar>
        </w:tblPrEx>
        <w:trPr>
          <w:gridAfter w:val="1"/>
          <w:wAfter w:w="29" w:type="dxa"/>
        </w:trPr>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C61D2E">
        <w:tblPrEx>
          <w:tblCellMar>
            <w:left w:w="108" w:type="dxa"/>
            <w:right w:w="108" w:type="dxa"/>
          </w:tblCellMar>
        </w:tblPrEx>
        <w:trPr>
          <w:gridAfter w:val="1"/>
          <w:wAfter w:w="29" w:type="dxa"/>
        </w:trPr>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C61D2E">
        <w:tblPrEx>
          <w:tblCellMar>
            <w:left w:w="108" w:type="dxa"/>
            <w:right w:w="108" w:type="dxa"/>
          </w:tblCellMar>
        </w:tblPrEx>
        <w:trPr>
          <w:gridAfter w:val="1"/>
          <w:wAfter w:w="29" w:type="dxa"/>
        </w:trPr>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C61D2E">
        <w:tblPrEx>
          <w:tblCellMar>
            <w:left w:w="108" w:type="dxa"/>
            <w:right w:w="108" w:type="dxa"/>
          </w:tblCellMar>
        </w:tblPrEx>
        <w:trPr>
          <w:gridAfter w:val="1"/>
          <w:wAfter w:w="29" w:type="dxa"/>
        </w:trPr>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C61D2E">
        <w:tblPrEx>
          <w:tblCellMar>
            <w:left w:w="108" w:type="dxa"/>
            <w:right w:w="108" w:type="dxa"/>
          </w:tblCellMar>
        </w:tblPrEx>
        <w:trPr>
          <w:gridAfter w:val="1"/>
          <w:wAfter w:w="29" w:type="dxa"/>
        </w:trPr>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C61D2E">
        <w:tblPrEx>
          <w:tblCellMar>
            <w:left w:w="108" w:type="dxa"/>
            <w:right w:w="108" w:type="dxa"/>
          </w:tblCellMar>
        </w:tblPrEx>
        <w:trPr>
          <w:gridAfter w:val="1"/>
          <w:wAfter w:w="29" w:type="dxa"/>
        </w:trPr>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C61D2E">
        <w:tblPrEx>
          <w:tblCellMar>
            <w:left w:w="108" w:type="dxa"/>
            <w:right w:w="108" w:type="dxa"/>
          </w:tblCellMar>
        </w:tblPrEx>
        <w:trPr>
          <w:gridAfter w:val="1"/>
          <w:wAfter w:w="29" w:type="dxa"/>
        </w:trPr>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99"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99"/>
          </w:p>
          <w:p w14:paraId="4523A286" w14:textId="77777777" w:rsidR="006E7788" w:rsidRDefault="006E7788" w:rsidP="006E7788">
            <w:pPr>
              <w:pStyle w:val="BodyText"/>
              <w:jc w:val="both"/>
              <w:rPr>
                <w:rFonts w:ascii="Arial" w:hAnsi="Arial" w:cs="Arial"/>
              </w:rPr>
            </w:pPr>
          </w:p>
        </w:tc>
      </w:tr>
      <w:tr w:rsidR="006E7788" w14:paraId="07D8066C" w14:textId="77777777" w:rsidTr="00C61D2E">
        <w:tblPrEx>
          <w:tblCellMar>
            <w:left w:w="108" w:type="dxa"/>
            <w:right w:w="108" w:type="dxa"/>
          </w:tblCellMar>
        </w:tblPrEx>
        <w:trPr>
          <w:gridAfter w:val="1"/>
          <w:wAfter w:w="29" w:type="dxa"/>
        </w:trPr>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C61D2E">
        <w:tblPrEx>
          <w:tblCellMar>
            <w:left w:w="108" w:type="dxa"/>
            <w:right w:w="108" w:type="dxa"/>
          </w:tblCellMar>
        </w:tblPrEx>
        <w:trPr>
          <w:gridAfter w:val="1"/>
          <w:wAfter w:w="29" w:type="dxa"/>
        </w:trPr>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C61D2E">
        <w:tblPrEx>
          <w:tblCellMar>
            <w:left w:w="108" w:type="dxa"/>
            <w:right w:w="108" w:type="dxa"/>
          </w:tblCellMar>
        </w:tblPrEx>
        <w:trPr>
          <w:gridAfter w:val="1"/>
          <w:wAfter w:w="29" w:type="dxa"/>
        </w:trPr>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C61D2E">
        <w:tblPrEx>
          <w:tblCellMar>
            <w:left w:w="108" w:type="dxa"/>
            <w:right w:w="108" w:type="dxa"/>
          </w:tblCellMar>
        </w:tblPrEx>
        <w:trPr>
          <w:gridAfter w:val="1"/>
          <w:wAfter w:w="29" w:type="dxa"/>
        </w:trPr>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C61D2E">
        <w:tblPrEx>
          <w:tblCellMar>
            <w:left w:w="108" w:type="dxa"/>
            <w:right w:w="108" w:type="dxa"/>
          </w:tblCellMar>
        </w:tblPrEx>
        <w:trPr>
          <w:gridAfter w:val="1"/>
          <w:wAfter w:w="29" w:type="dxa"/>
        </w:trPr>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C61D2E">
        <w:tblPrEx>
          <w:tblCellMar>
            <w:left w:w="108" w:type="dxa"/>
            <w:right w:w="108" w:type="dxa"/>
          </w:tblCellMar>
        </w:tblPrEx>
        <w:trPr>
          <w:gridAfter w:val="1"/>
          <w:wAfter w:w="29" w:type="dxa"/>
        </w:trPr>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C61D2E">
        <w:tblPrEx>
          <w:tblCellMar>
            <w:left w:w="108" w:type="dxa"/>
            <w:right w:w="108" w:type="dxa"/>
          </w:tblCellMar>
        </w:tblPrEx>
        <w:trPr>
          <w:gridAfter w:val="1"/>
          <w:wAfter w:w="29" w:type="dxa"/>
        </w:trPr>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C61D2E">
        <w:trPr>
          <w:gridAfter w:val="1"/>
          <w:wAfter w:w="29" w:type="dxa"/>
        </w:trPr>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C61D2E">
        <w:trPr>
          <w:gridAfter w:val="1"/>
          <w:wAfter w:w="29" w:type="dxa"/>
        </w:trPr>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C61D2E">
        <w:trPr>
          <w:gridAfter w:val="1"/>
          <w:wAfter w:w="29" w:type="dxa"/>
        </w:trPr>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6772B6">
        <w:tblPrEx>
          <w:tblCellMar>
            <w:left w:w="108" w:type="dxa"/>
            <w:right w:w="108" w:type="dxa"/>
          </w:tblCellMar>
        </w:tblPrEx>
        <w:trPr>
          <w:gridAfter w:val="1"/>
          <w:wAfter w:w="29" w:type="dxa"/>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lastRenderedPageBreak/>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6772B6" w14:paraId="2D0352EC" w14:textId="77777777" w:rsidTr="00C61D2E">
        <w:trPr>
          <w:gridAfter w:val="1"/>
          <w:wAfter w:w="29" w:type="dxa"/>
        </w:trPr>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C61D2E">
        <w:trPr>
          <w:gridAfter w:val="1"/>
          <w:wAfter w:w="29" w:type="dxa"/>
        </w:trPr>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00" w:name="_BPDCI_125"/>
            <w:r w:rsidRPr="002C7E03">
              <w:rPr>
                <w:rFonts w:ascii="Arial" w:hAnsi="Arial" w:cs="Arial"/>
                <w:szCs w:val="22"/>
              </w:rPr>
              <w:t>;</w:t>
            </w:r>
            <w:bookmarkEnd w:id="100"/>
          </w:p>
          <w:p w14:paraId="055A7E4B" w14:textId="77777777" w:rsidR="006E7788" w:rsidRDefault="006E7788" w:rsidP="006E7788">
            <w:pPr>
              <w:rPr>
                <w:rFonts w:ascii="Arial" w:hAnsi="Arial"/>
              </w:rPr>
            </w:pPr>
          </w:p>
        </w:tc>
      </w:tr>
      <w:tr w:rsidR="006E7788" w14:paraId="1F51A497" w14:textId="77777777" w:rsidTr="00C61D2E">
        <w:trPr>
          <w:gridAfter w:val="1"/>
          <w:wAfter w:w="29" w:type="dxa"/>
        </w:trPr>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C61D2E">
        <w:trPr>
          <w:gridAfter w:val="1"/>
          <w:wAfter w:w="29" w:type="dxa"/>
        </w:trPr>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01" w:name="_BPDCD_126"/>
            <w:r w:rsidRPr="002C7E03">
              <w:rPr>
                <w:rFonts w:ascii="Arial" w:hAnsi="Arial" w:cs="Arial"/>
                <w:szCs w:val="22"/>
              </w:rPr>
              <w:t>;</w:t>
            </w:r>
            <w:bookmarkEnd w:id="101"/>
          </w:p>
        </w:tc>
      </w:tr>
      <w:tr w:rsidR="006E7788" w14:paraId="0D065011" w14:textId="77777777" w:rsidTr="00C61D2E">
        <w:trPr>
          <w:gridAfter w:val="1"/>
          <w:wAfter w:w="29" w:type="dxa"/>
        </w:trPr>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C61D2E">
        <w:trPr>
          <w:gridAfter w:val="1"/>
          <w:wAfter w:w="29" w:type="dxa"/>
        </w:trPr>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C61D2E">
        <w:trPr>
          <w:gridAfter w:val="1"/>
          <w:wAfter w:w="29" w:type="dxa"/>
        </w:trPr>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C61D2E">
        <w:trPr>
          <w:gridAfter w:val="1"/>
          <w:wAfter w:w="29" w:type="dxa"/>
        </w:trPr>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C61D2E">
        <w:trPr>
          <w:gridAfter w:val="1"/>
          <w:wAfter w:w="29" w:type="dxa"/>
        </w:trPr>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C61D2E">
        <w:trPr>
          <w:gridAfter w:val="1"/>
          <w:wAfter w:w="29" w:type="dxa"/>
        </w:trPr>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C61D2E">
        <w:trPr>
          <w:gridAfter w:val="1"/>
          <w:wAfter w:w="29" w:type="dxa"/>
        </w:trPr>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w:t>
            </w:r>
            <w:r>
              <w:rPr>
                <w:rFonts w:ascii="Arial" w:hAnsi="Arial" w:cs="Arial"/>
              </w:rPr>
              <w:lastRenderedPageBreak/>
              <w:t xml:space="preserve">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C61D2E">
        <w:trPr>
          <w:gridAfter w:val="1"/>
          <w:wAfter w:w="29" w:type="dxa"/>
        </w:trPr>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lastRenderedPageBreak/>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C61D2E">
        <w:trPr>
          <w:gridAfter w:val="1"/>
          <w:wAfter w:w="29" w:type="dxa"/>
        </w:trPr>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C61D2E">
        <w:trPr>
          <w:gridAfter w:val="1"/>
          <w:wAfter w:w="29" w:type="dxa"/>
        </w:trPr>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C61D2E">
        <w:trPr>
          <w:gridAfter w:val="1"/>
          <w:wAfter w:w="29" w:type="dxa"/>
        </w:trPr>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C61D2E">
        <w:trPr>
          <w:gridAfter w:val="1"/>
          <w:wAfter w:w="29" w:type="dxa"/>
        </w:trPr>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C61D2E">
        <w:trPr>
          <w:gridAfter w:val="1"/>
          <w:wAfter w:w="29" w:type="dxa"/>
        </w:trPr>
        <w:tc>
          <w:tcPr>
            <w:tcW w:w="3545" w:type="dxa"/>
          </w:tcPr>
          <w:p w14:paraId="5364E061" w14:textId="731894D6" w:rsidR="00B57FD0" w:rsidRDefault="006E7788" w:rsidP="006E7788">
            <w:pPr>
              <w:pStyle w:val="BodyText"/>
              <w:rPr>
                <w:rFonts w:ascii="Arial" w:hAnsi="Arial" w:cs="Arial"/>
                <w:b/>
                <w:bCs/>
              </w:rPr>
            </w:pPr>
            <w:r>
              <w:rPr>
                <w:rFonts w:ascii="Arial" w:hAnsi="Arial" w:cs="Arial"/>
                <w:b/>
                <w:bCs/>
              </w:rPr>
              <w:t>"Other User"</w:t>
            </w:r>
          </w:p>
        </w:tc>
        <w:tc>
          <w:tcPr>
            <w:tcW w:w="6775" w:type="dxa"/>
          </w:tcPr>
          <w:p w14:paraId="6000DB34" w14:textId="2274BA37" w:rsidR="00B57FD0" w:rsidRPr="00865203" w:rsidRDefault="006E7788" w:rsidP="006E7788">
            <w:pPr>
              <w:pStyle w:val="BodyText"/>
              <w:jc w:val="both"/>
              <w:rPr>
                <w:rFonts w:ascii="Arial" w:hAnsi="Arial" w:cs="Arial"/>
              </w:rPr>
            </w:pPr>
            <w:r>
              <w:rPr>
                <w:rFonts w:ascii="Arial" w:hAnsi="Arial" w:cs="Arial"/>
              </w:rPr>
              <w:t>as defined in Paragraph 6.10.3;</w:t>
            </w:r>
          </w:p>
        </w:tc>
      </w:tr>
      <w:tr w:rsidR="006E7788" w14:paraId="723F82FD" w14:textId="77777777" w:rsidTr="00C61D2E">
        <w:trPr>
          <w:gridAfter w:val="1"/>
          <w:wAfter w:w="29" w:type="dxa"/>
        </w:trPr>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C61D2E">
        <w:trPr>
          <w:gridAfter w:val="1"/>
          <w:wAfter w:w="29" w:type="dxa"/>
        </w:trPr>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C61D2E">
        <w:trPr>
          <w:gridAfter w:val="1"/>
          <w:wAfter w:w="29" w:type="dxa"/>
        </w:trPr>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C61D2E">
        <w:trPr>
          <w:gridAfter w:val="1"/>
          <w:wAfter w:w="29" w:type="dxa"/>
        </w:trPr>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C61D2E">
        <w:trPr>
          <w:gridAfter w:val="1"/>
          <w:wAfter w:w="29" w:type="dxa"/>
        </w:trPr>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C61D2E">
        <w:trPr>
          <w:gridAfter w:val="1"/>
          <w:wAfter w:w="29" w:type="dxa"/>
        </w:trPr>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C61D2E">
        <w:trPr>
          <w:gridAfter w:val="1"/>
          <w:wAfter w:w="29" w:type="dxa"/>
        </w:trPr>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 xml:space="preserve">Interim </w:t>
            </w:r>
            <w:r w:rsidRPr="00BA5C7B">
              <w:rPr>
                <w:rFonts w:ascii="Arial" w:hAnsi="Arial" w:cs="Arial"/>
                <w:b/>
                <w:szCs w:val="22"/>
              </w:rPr>
              <w:lastRenderedPageBreak/>
              <w:t>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C61D2E">
        <w:trPr>
          <w:gridAfter w:val="1"/>
          <w:wAfter w:w="29" w:type="dxa"/>
        </w:trPr>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C61D2E">
        <w:trPr>
          <w:gridAfter w:val="1"/>
          <w:wAfter w:w="29" w:type="dxa"/>
        </w:trPr>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02"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2"/>
          </w:p>
        </w:tc>
      </w:tr>
      <w:tr w:rsidR="006E7788" w14:paraId="43F4117D" w14:textId="77777777" w:rsidTr="00C61D2E">
        <w:trPr>
          <w:gridAfter w:val="1"/>
          <w:wAfter w:w="29" w:type="dxa"/>
        </w:trPr>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C61D2E">
        <w:tblPrEx>
          <w:tblCellMar>
            <w:left w:w="108" w:type="dxa"/>
            <w:right w:w="108" w:type="dxa"/>
          </w:tblCellMar>
        </w:tblPrEx>
        <w:trPr>
          <w:gridAfter w:val="1"/>
          <w:wAfter w:w="29" w:type="dxa"/>
        </w:trPr>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03" w:name="_BPDCD_127"/>
            <w:r w:rsidRPr="00BA5C7B">
              <w:rPr>
                <w:rFonts w:ascii="Arial" w:hAnsi="Arial" w:cs="Arial"/>
                <w:szCs w:val="22"/>
              </w:rPr>
              <w:t xml:space="preserve">shall </w:t>
            </w:r>
            <w:bookmarkEnd w:id="103"/>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C61D2E">
        <w:trPr>
          <w:gridAfter w:val="1"/>
          <w:wAfter w:w="29" w:type="dxa"/>
        </w:trPr>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C61D2E">
        <w:trPr>
          <w:gridAfter w:val="1"/>
          <w:wAfter w:w="29" w:type="dxa"/>
        </w:trPr>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C61D2E">
        <w:trPr>
          <w:gridAfter w:val="1"/>
          <w:wAfter w:w="29" w:type="dxa"/>
        </w:trPr>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C61D2E">
        <w:trPr>
          <w:gridAfter w:val="1"/>
          <w:wAfter w:w="29" w:type="dxa"/>
        </w:trPr>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C61D2E">
        <w:trPr>
          <w:gridAfter w:val="1"/>
          <w:wAfter w:w="29" w:type="dxa"/>
        </w:trPr>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C61D2E">
        <w:trPr>
          <w:gridAfter w:val="1"/>
          <w:wAfter w:w="29" w:type="dxa"/>
        </w:trPr>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C61D2E">
        <w:trPr>
          <w:gridAfter w:val="1"/>
          <w:wAfter w:w="29" w:type="dxa"/>
        </w:trPr>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C61D2E">
        <w:trPr>
          <w:gridAfter w:val="1"/>
          <w:wAfter w:w="29" w:type="dxa"/>
        </w:trPr>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C61D2E">
        <w:trPr>
          <w:gridAfter w:val="1"/>
          <w:wAfter w:w="29" w:type="dxa"/>
        </w:trPr>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C61D2E">
        <w:trPr>
          <w:gridAfter w:val="1"/>
          <w:wAfter w:w="29" w:type="dxa"/>
        </w:trPr>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C61D2E">
        <w:trPr>
          <w:gridAfter w:val="1"/>
          <w:wAfter w:w="29" w:type="dxa"/>
        </w:trPr>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4" w:name="_BPDCD_128"/>
            <w:r w:rsidRPr="00BA5C7B">
              <w:rPr>
                <w:rFonts w:ascii="Arial" w:hAnsi="Arial" w:cs="Arial"/>
                <w:b/>
                <w:bCs/>
                <w:szCs w:val="22"/>
              </w:rPr>
              <w:t>The Company</w:t>
            </w:r>
            <w:r w:rsidRPr="00BA5C7B">
              <w:rPr>
                <w:rFonts w:ascii="Arial" w:hAnsi="Arial" w:cs="Arial"/>
                <w:szCs w:val="22"/>
              </w:rPr>
              <w:t xml:space="preserve"> </w:t>
            </w:r>
            <w:bookmarkEnd w:id="104"/>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C61D2E">
        <w:trPr>
          <w:gridAfter w:val="1"/>
          <w:wAfter w:w="29" w:type="dxa"/>
        </w:trPr>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C61D2E">
        <w:trPr>
          <w:gridAfter w:val="1"/>
          <w:wAfter w:w="29" w:type="dxa"/>
        </w:trPr>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C61D2E">
        <w:trPr>
          <w:gridAfter w:val="1"/>
          <w:wAfter w:w="29" w:type="dxa"/>
        </w:trPr>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C61D2E">
        <w:trPr>
          <w:gridAfter w:val="1"/>
          <w:wAfter w:w="29" w:type="dxa"/>
        </w:trPr>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C61D2E">
        <w:trPr>
          <w:gridAfter w:val="1"/>
          <w:wAfter w:w="29" w:type="dxa"/>
        </w:trPr>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C61D2E">
        <w:trPr>
          <w:gridAfter w:val="1"/>
          <w:wAfter w:w="29" w:type="dxa"/>
        </w:trPr>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C61D2E">
        <w:trPr>
          <w:gridAfter w:val="1"/>
          <w:wAfter w:w="29" w:type="dxa"/>
        </w:trPr>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C61D2E">
        <w:trPr>
          <w:gridAfter w:val="1"/>
          <w:wAfter w:w="29" w:type="dxa"/>
        </w:trPr>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C61D2E">
        <w:trPr>
          <w:gridAfter w:val="1"/>
          <w:wAfter w:w="29" w:type="dxa"/>
        </w:trPr>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lastRenderedPageBreak/>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C61D2E">
        <w:trPr>
          <w:gridAfter w:val="1"/>
          <w:wAfter w:w="29" w:type="dxa"/>
        </w:trPr>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C61D2E">
        <w:trPr>
          <w:gridAfter w:val="1"/>
          <w:wAfter w:w="29" w:type="dxa"/>
        </w:trPr>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C61D2E">
        <w:trPr>
          <w:gridAfter w:val="1"/>
          <w:wAfter w:w="29" w:type="dxa"/>
        </w:trPr>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C61D2E">
        <w:trPr>
          <w:gridAfter w:val="1"/>
          <w:wAfter w:w="29" w:type="dxa"/>
        </w:trPr>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5" w:name="_BPDCD_131"/>
            <w:r w:rsidRPr="0019675B">
              <w:rPr>
                <w:rFonts w:ascii="Arial" w:hAnsi="Arial" w:cs="Arial"/>
              </w:rPr>
              <w:t>;</w:t>
            </w:r>
            <w:bookmarkEnd w:id="105"/>
          </w:p>
        </w:tc>
      </w:tr>
      <w:tr w:rsidR="006E7788" w14:paraId="490AC4A6" w14:textId="77777777" w:rsidTr="00C61D2E">
        <w:trPr>
          <w:gridAfter w:val="1"/>
          <w:wAfter w:w="29" w:type="dxa"/>
        </w:trPr>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C61D2E">
        <w:trPr>
          <w:gridAfter w:val="1"/>
          <w:wAfter w:w="29" w:type="dxa"/>
        </w:trPr>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C61D2E">
        <w:trPr>
          <w:gridAfter w:val="1"/>
          <w:wAfter w:w="29" w:type="dxa"/>
        </w:trPr>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C61D2E">
        <w:trPr>
          <w:gridAfter w:val="1"/>
          <w:wAfter w:w="29" w:type="dxa"/>
        </w:trPr>
        <w:tc>
          <w:tcPr>
            <w:tcW w:w="3545" w:type="dxa"/>
            <w:shd w:val="clear" w:color="auto" w:fill="auto"/>
          </w:tcPr>
          <w:p w14:paraId="28FFE0D4" w14:textId="3432EEB3" w:rsidR="006E7788" w:rsidRPr="0019675B" w:rsidRDefault="006E7788" w:rsidP="006E7788">
            <w:pPr>
              <w:pStyle w:val="BodyText"/>
              <w:rPr>
                <w:rFonts w:ascii="Arial" w:hAnsi="Arial" w:cs="Arial"/>
                <w:b/>
                <w:bCs/>
              </w:rPr>
            </w:pPr>
            <w:bookmarkStart w:id="106" w:name="_BPDCI_132"/>
            <w:r w:rsidRPr="0019675B">
              <w:rPr>
                <w:rFonts w:ascii="Arial" w:hAnsi="Arial" w:cs="Arial"/>
                <w:b/>
                <w:bCs/>
              </w:rPr>
              <w:t>"Primary Response"</w:t>
            </w:r>
            <w:bookmarkEnd w:id="106"/>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07"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07"/>
          </w:p>
        </w:tc>
      </w:tr>
      <w:tr w:rsidR="006E7788" w14:paraId="4006B906" w14:textId="77777777" w:rsidTr="00C61D2E">
        <w:trPr>
          <w:gridAfter w:val="1"/>
          <w:wAfter w:w="29" w:type="dxa"/>
        </w:trPr>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C61D2E">
        <w:trPr>
          <w:gridAfter w:val="1"/>
          <w:wAfter w:w="29" w:type="dxa"/>
        </w:trPr>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C61D2E">
        <w:trPr>
          <w:gridAfter w:val="1"/>
          <w:wAfter w:w="29" w:type="dxa"/>
        </w:trPr>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C61D2E">
        <w:trPr>
          <w:gridAfter w:val="1"/>
          <w:wAfter w:w="29" w:type="dxa"/>
        </w:trPr>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C61D2E">
        <w:trPr>
          <w:gridAfter w:val="1"/>
          <w:wAfter w:w="29" w:type="dxa"/>
        </w:trPr>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C61D2E">
        <w:trPr>
          <w:gridAfter w:val="1"/>
          <w:wAfter w:w="29" w:type="dxa"/>
        </w:trPr>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C61D2E">
        <w:trPr>
          <w:gridAfter w:val="1"/>
          <w:wAfter w:w="29" w:type="dxa"/>
        </w:trPr>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w:t>
            </w:r>
            <w:r>
              <w:rPr>
                <w:rFonts w:ascii="Arial" w:hAnsi="Arial" w:cs="Arial"/>
              </w:rPr>
              <w:lastRenderedPageBreak/>
              <w:t xml:space="preserve">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C61D2E">
        <w:trPr>
          <w:gridAfter w:val="1"/>
          <w:wAfter w:w="29" w:type="dxa"/>
        </w:trPr>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lastRenderedPageBreak/>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C61D2E">
        <w:trPr>
          <w:gridAfter w:val="1"/>
          <w:wAfter w:w="29" w:type="dxa"/>
        </w:trPr>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C61D2E">
        <w:trPr>
          <w:gridAfter w:val="1"/>
          <w:wAfter w:w="29" w:type="dxa"/>
        </w:trPr>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C61D2E">
        <w:trPr>
          <w:gridAfter w:val="1"/>
          <w:wAfter w:w="29" w:type="dxa"/>
        </w:trPr>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C61D2E">
        <w:trPr>
          <w:gridAfter w:val="1"/>
          <w:wAfter w:w="29" w:type="dxa"/>
        </w:trPr>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C61D2E">
        <w:trPr>
          <w:gridAfter w:val="1"/>
          <w:wAfter w:w="29" w:type="dxa"/>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w:t>
            </w:r>
            <w:r w:rsidRPr="006F5133">
              <w:rPr>
                <w:rFonts w:ascii="Arial" w:hAnsi="Arial" w:cs="Arial"/>
              </w:rPr>
              <w:lastRenderedPageBreak/>
              <w:t xml:space="preserve">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C61D2E">
        <w:trPr>
          <w:gridAfter w:val="1"/>
          <w:wAfter w:w="29" w:type="dxa"/>
        </w:trPr>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08" w:name="_DV_C3"/>
            <w:r>
              <w:rPr>
                <w:rFonts w:ascii="Arial" w:hAnsi="Arial" w:cs="Arial"/>
              </w:rPr>
              <w:t>:</w:t>
            </w:r>
            <w:bookmarkEnd w:id="108"/>
          </w:p>
          <w:p w14:paraId="4B6627C8" w14:textId="77777777" w:rsidR="006E7788" w:rsidRDefault="006E7788" w:rsidP="006772B6">
            <w:pPr>
              <w:pStyle w:val="BodyText"/>
              <w:ind w:left="741" w:hanging="709"/>
              <w:jc w:val="both"/>
              <w:rPr>
                <w:rFonts w:ascii="Arial" w:hAnsi="Arial" w:cs="Arial"/>
              </w:rPr>
            </w:pPr>
            <w:bookmarkStart w:id="109" w:name="_DV_C4"/>
            <w:r>
              <w:rPr>
                <w:rStyle w:val="DeltaViewInsertion"/>
                <w:rFonts w:ascii="Arial" w:hAnsi="Arial" w:cs="Arial"/>
                <w:color w:val="auto"/>
                <w:u w:val="none"/>
              </w:rPr>
              <w:t>(a)</w:t>
            </w:r>
            <w:r>
              <w:rPr>
                <w:rFonts w:ascii="Arial" w:hAnsi="Arial" w:cs="Arial"/>
              </w:rPr>
              <w:tab/>
            </w:r>
            <w:bookmarkStart w:id="110" w:name="_DV_M3"/>
            <w:bookmarkEnd w:id="109"/>
            <w:bookmarkEnd w:id="110"/>
            <w:r>
              <w:rPr>
                <w:rFonts w:ascii="Arial" w:hAnsi="Arial" w:cs="Arial"/>
              </w:rPr>
              <w:t>a shareholder of the User or any holding company of such shareholder</w:t>
            </w:r>
            <w:bookmarkStart w:id="111" w:name="_DV_C6"/>
            <w:r>
              <w:rPr>
                <w:rFonts w:ascii="Arial" w:hAnsi="Arial" w:cs="Arial"/>
                <w:strike/>
              </w:rPr>
              <w:t xml:space="preserve"> </w:t>
            </w:r>
            <w:r>
              <w:rPr>
                <w:rFonts w:ascii="Arial" w:hAnsi="Arial" w:cs="Arial"/>
              </w:rPr>
              <w:t>or</w:t>
            </w:r>
            <w:bookmarkEnd w:id="111"/>
          </w:p>
          <w:p w14:paraId="29110417" w14:textId="77777777" w:rsidR="006E7788" w:rsidRDefault="006E7788" w:rsidP="006772B6">
            <w:pPr>
              <w:pStyle w:val="BodyText"/>
              <w:ind w:left="741" w:hanging="709"/>
              <w:jc w:val="both"/>
              <w:rPr>
                <w:rFonts w:ascii="Arial" w:hAnsi="Arial" w:cs="Arial"/>
              </w:rPr>
            </w:pPr>
            <w:bookmarkStart w:id="112" w:name="_DV_C7"/>
            <w:r>
              <w:rPr>
                <w:rFonts w:ascii="Arial" w:hAnsi="Arial" w:cs="Arial"/>
              </w:rPr>
              <w:t>(b)</w:t>
            </w:r>
            <w:r>
              <w:rPr>
                <w:rFonts w:ascii="Arial" w:hAnsi="Arial" w:cs="Arial"/>
              </w:rPr>
              <w:tab/>
              <w:t xml:space="preserve">any subsidiary of any such </w:t>
            </w:r>
            <w:bookmarkEnd w:id="112"/>
            <w:r>
              <w:rPr>
                <w:rFonts w:ascii="Arial" w:hAnsi="Arial" w:cs="Arial"/>
              </w:rPr>
              <w:t>holding company</w:t>
            </w:r>
            <w:bookmarkStart w:id="113" w:name="_DV_C8"/>
            <w:r>
              <w:rPr>
                <w:rFonts w:ascii="Arial" w:hAnsi="Arial" w:cs="Arial"/>
              </w:rPr>
              <w:t>, but only where the subsidiary</w:t>
            </w:r>
            <w:bookmarkEnd w:id="113"/>
          </w:p>
          <w:p w14:paraId="0CD6B76E" w14:textId="77777777" w:rsidR="006E7788" w:rsidRDefault="006E7788" w:rsidP="006772B6">
            <w:pPr>
              <w:pStyle w:val="BodyText"/>
              <w:ind w:left="741" w:hanging="709"/>
              <w:jc w:val="both"/>
              <w:rPr>
                <w:rFonts w:ascii="Arial" w:hAnsi="Arial" w:cs="Arial"/>
              </w:rPr>
            </w:pPr>
            <w:bookmarkStart w:id="114"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14"/>
          </w:p>
          <w:p w14:paraId="2447BEF8" w14:textId="77777777" w:rsidR="006E7788" w:rsidRDefault="006E7788" w:rsidP="006772B6">
            <w:pPr>
              <w:pStyle w:val="BodyText"/>
              <w:ind w:left="741" w:hanging="709"/>
              <w:jc w:val="both"/>
              <w:rPr>
                <w:rFonts w:ascii="Arial" w:hAnsi="Arial" w:cs="Arial"/>
              </w:rPr>
            </w:pPr>
            <w:bookmarkStart w:id="115"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5"/>
          </w:p>
          <w:p w14:paraId="6F75F8EC" w14:textId="77777777" w:rsidR="006E7788" w:rsidRDefault="006E7788" w:rsidP="006772B6">
            <w:pPr>
              <w:pStyle w:val="BodyText"/>
              <w:ind w:left="741" w:hanging="709"/>
              <w:jc w:val="both"/>
              <w:rPr>
                <w:rFonts w:ascii="Arial" w:hAnsi="Arial" w:cs="Arial"/>
              </w:rPr>
            </w:pPr>
            <w:bookmarkStart w:id="116"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6"/>
          </w:p>
          <w:p w14:paraId="1BDB64DB" w14:textId="77777777" w:rsidR="006E7788" w:rsidRDefault="006E7788" w:rsidP="006E7788">
            <w:pPr>
              <w:pStyle w:val="BodyText"/>
              <w:jc w:val="both"/>
              <w:rPr>
                <w:rFonts w:ascii="Arial" w:hAnsi="Arial" w:cs="Arial"/>
              </w:rPr>
            </w:pPr>
            <w:bookmarkStart w:id="117" w:name="_DV_C13"/>
            <w:r>
              <w:rPr>
                <w:rFonts w:ascii="Arial" w:hAnsi="Arial" w:cs="Arial"/>
              </w:rPr>
              <w:t>(the expressions "holding company" and "subsidiary</w:t>
            </w:r>
            <w:bookmarkStart w:id="118" w:name="_DV_M5"/>
            <w:bookmarkEnd w:id="117"/>
            <w:bookmarkEnd w:id="118"/>
            <w:r>
              <w:rPr>
                <w:rFonts w:ascii="Arial" w:hAnsi="Arial" w:cs="Arial"/>
              </w:rPr>
              <w:t xml:space="preserve">" having the </w:t>
            </w:r>
            <w:bookmarkStart w:id="119" w:name="_DV_C15"/>
            <w:r>
              <w:rPr>
                <w:rFonts w:ascii="Arial" w:hAnsi="Arial" w:cs="Arial"/>
              </w:rPr>
              <w:t>respective meanings</w:t>
            </w:r>
            <w:bookmarkStart w:id="120" w:name="_DV_M6"/>
            <w:bookmarkEnd w:id="119"/>
            <w:bookmarkEnd w:id="120"/>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C61D2E">
        <w:trPr>
          <w:gridAfter w:val="1"/>
          <w:wAfter w:w="29" w:type="dxa"/>
        </w:trPr>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lastRenderedPageBreak/>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21" w:name="_DV_M4"/>
            <w:bookmarkEnd w:id="121"/>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C61D2E">
        <w:trPr>
          <w:gridAfter w:val="1"/>
          <w:wAfter w:w="29" w:type="dxa"/>
        </w:trPr>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lastRenderedPageBreak/>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C61D2E">
        <w:trPr>
          <w:gridAfter w:val="1"/>
          <w:wAfter w:w="29" w:type="dxa"/>
        </w:trPr>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C61D2E">
        <w:trPr>
          <w:gridAfter w:val="1"/>
          <w:wAfter w:w="29" w:type="dxa"/>
        </w:trPr>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C61D2E">
        <w:trPr>
          <w:gridAfter w:val="1"/>
          <w:wAfter w:w="29" w:type="dxa"/>
        </w:trPr>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C61D2E">
        <w:trPr>
          <w:gridAfter w:val="1"/>
          <w:wAfter w:w="29" w:type="dxa"/>
        </w:trPr>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C61D2E">
        <w:trPr>
          <w:gridAfter w:val="1"/>
          <w:wAfter w:w="29" w:type="dxa"/>
        </w:trPr>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C61D2E">
        <w:trPr>
          <w:gridAfter w:val="1"/>
          <w:wAfter w:w="29" w:type="dxa"/>
        </w:trPr>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C61D2E">
        <w:trPr>
          <w:gridAfter w:val="1"/>
          <w:wAfter w:w="29" w:type="dxa"/>
        </w:trPr>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C61D2E">
        <w:trPr>
          <w:gridAfter w:val="1"/>
          <w:wAfter w:w="29" w:type="dxa"/>
        </w:trPr>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C61D2E">
        <w:trPr>
          <w:gridAfter w:val="1"/>
          <w:wAfter w:w="29" w:type="dxa"/>
        </w:trPr>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C61D2E">
        <w:trPr>
          <w:gridAfter w:val="1"/>
          <w:wAfter w:w="29" w:type="dxa"/>
        </w:trPr>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lastRenderedPageBreak/>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C61D2E">
        <w:trPr>
          <w:gridAfter w:val="1"/>
          <w:wAfter w:w="29" w:type="dxa"/>
        </w:trPr>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C61D2E">
        <w:trPr>
          <w:gridAfter w:val="1"/>
          <w:wAfter w:w="29" w:type="dxa"/>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C61D2E">
        <w:trPr>
          <w:gridAfter w:val="1"/>
          <w:wAfter w:w="29" w:type="dxa"/>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C61D2E">
        <w:trPr>
          <w:gridAfter w:val="1"/>
          <w:wAfter w:w="29" w:type="dxa"/>
        </w:trPr>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C61D2E">
        <w:trPr>
          <w:gridAfter w:val="1"/>
          <w:wAfter w:w="29" w:type="dxa"/>
        </w:trPr>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C61D2E">
        <w:trPr>
          <w:gridAfter w:val="1"/>
          <w:wAfter w:w="29" w:type="dxa"/>
        </w:trPr>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C61D2E">
        <w:trPr>
          <w:gridAfter w:val="1"/>
          <w:wAfter w:w="29" w:type="dxa"/>
        </w:trPr>
        <w:tc>
          <w:tcPr>
            <w:tcW w:w="3545" w:type="dxa"/>
            <w:shd w:val="clear" w:color="auto" w:fill="auto"/>
          </w:tcPr>
          <w:p w14:paraId="4BEE3DC5" w14:textId="393D63ED" w:rsidR="006E7788" w:rsidRPr="0019675B" w:rsidRDefault="006E7788" w:rsidP="006E7788">
            <w:pPr>
              <w:pStyle w:val="BodyText"/>
              <w:rPr>
                <w:rFonts w:ascii="Arial" w:hAnsi="Arial" w:cs="Arial"/>
                <w:b/>
                <w:bCs/>
              </w:rPr>
            </w:pPr>
            <w:bookmarkStart w:id="122" w:name="_BPDCI_136"/>
            <w:r w:rsidRPr="0019675B">
              <w:rPr>
                <w:rFonts w:ascii="Arial" w:hAnsi="Arial" w:cs="Arial"/>
                <w:b/>
                <w:bCs/>
              </w:rPr>
              <w:t>“Related Person”</w:t>
            </w:r>
            <w:bookmarkEnd w:id="122"/>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23"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3"/>
          </w:p>
        </w:tc>
      </w:tr>
      <w:tr w:rsidR="006E7788" w14:paraId="1FC290CF" w14:textId="77777777" w:rsidTr="00C61D2E">
        <w:trPr>
          <w:gridAfter w:val="1"/>
          <w:wAfter w:w="29" w:type="dxa"/>
        </w:trPr>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C61D2E">
        <w:trPr>
          <w:gridAfter w:val="1"/>
          <w:wAfter w:w="29" w:type="dxa"/>
        </w:trPr>
        <w:tc>
          <w:tcPr>
            <w:tcW w:w="354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6775" w:type="dxa"/>
          </w:tcPr>
          <w:p w14:paraId="4C0C5E08" w14:textId="77777777" w:rsidR="006E7788" w:rsidRDefault="006E7788" w:rsidP="006E7788">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C61D2E">
        <w:trPr>
          <w:gridAfter w:val="1"/>
          <w:wAfter w:w="29" w:type="dxa"/>
          <w:trHeight w:val="336"/>
        </w:trPr>
        <w:tc>
          <w:tcPr>
            <w:tcW w:w="354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77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C61D2E">
        <w:trPr>
          <w:gridAfter w:val="1"/>
          <w:wAfter w:w="29" w:type="dxa"/>
        </w:trPr>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lastRenderedPageBreak/>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4" w:name="_BPDCD_138"/>
            <w:r>
              <w:rPr>
                <w:rFonts w:ascii="Arial" w:hAnsi="Arial" w:cs="Arial"/>
                <w:strike/>
                <w:snapToGrid w:val="0"/>
                <w:color w:val="FF0000"/>
              </w:rPr>
              <w:t>.</w:t>
            </w:r>
            <w:r>
              <w:rPr>
                <w:rFonts w:ascii="Arial" w:hAnsi="Arial" w:cs="Arial"/>
                <w:snapToGrid w:val="0"/>
                <w:color w:val="0000FF"/>
                <w:u w:val="double"/>
              </w:rPr>
              <w:t>;</w:t>
            </w:r>
            <w:bookmarkEnd w:id="124"/>
          </w:p>
        </w:tc>
      </w:tr>
      <w:tr w:rsidR="006E7788" w14:paraId="29B539BC" w14:textId="77777777" w:rsidTr="00C61D2E">
        <w:trPr>
          <w:gridAfter w:val="1"/>
          <w:wAfter w:w="29" w:type="dxa"/>
        </w:trPr>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C61D2E">
        <w:tblPrEx>
          <w:tblCellMar>
            <w:left w:w="108" w:type="dxa"/>
            <w:right w:w="108" w:type="dxa"/>
          </w:tblCellMar>
        </w:tblPrEx>
        <w:trPr>
          <w:gridAfter w:val="1"/>
          <w:wAfter w:w="29" w:type="dxa"/>
        </w:trPr>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C61D2E">
        <w:tblPrEx>
          <w:tblCellMar>
            <w:left w:w="108" w:type="dxa"/>
            <w:right w:w="108" w:type="dxa"/>
          </w:tblCellMar>
        </w:tblPrEx>
        <w:trPr>
          <w:gridAfter w:val="1"/>
          <w:wAfter w:w="29" w:type="dxa"/>
        </w:trPr>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C61D2E">
        <w:trPr>
          <w:gridAfter w:val="1"/>
          <w:wAfter w:w="29" w:type="dxa"/>
        </w:trPr>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C61D2E">
        <w:trPr>
          <w:gridAfter w:val="1"/>
          <w:wAfter w:w="29" w:type="dxa"/>
        </w:trPr>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C61D2E">
        <w:trPr>
          <w:gridAfter w:val="1"/>
          <w:wAfter w:w="29" w:type="dxa"/>
        </w:trPr>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C61D2E">
        <w:trPr>
          <w:gridAfter w:val="1"/>
          <w:wAfter w:w="29" w:type="dxa"/>
        </w:trPr>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C61D2E">
        <w:trPr>
          <w:gridAfter w:val="1"/>
          <w:wAfter w:w="29" w:type="dxa"/>
        </w:trPr>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77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25" w:name="_BPDCD_140"/>
            <w:r w:rsidRPr="0019675B">
              <w:rPr>
                <w:rFonts w:ascii="Arial" w:hAnsi="Arial" w:cs="Arial"/>
                <w:snapToGrid w:val="0"/>
                <w:color w:val="0000FF"/>
              </w:rPr>
              <w:t>;</w:t>
            </w:r>
            <w:bookmarkEnd w:id="125"/>
          </w:p>
        </w:tc>
      </w:tr>
      <w:tr w:rsidR="006E7788" w14:paraId="10D5DBA6" w14:textId="77777777" w:rsidTr="00C61D2E">
        <w:trPr>
          <w:gridAfter w:val="1"/>
          <w:wAfter w:w="29" w:type="dxa"/>
        </w:trPr>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26" w:name="_BPDCD_141"/>
            <w:r w:rsidRPr="0019675B">
              <w:rPr>
                <w:rFonts w:ascii="Arial" w:hAnsi="Arial" w:cs="Arial"/>
              </w:rPr>
              <w:t>;</w:t>
            </w:r>
            <w:bookmarkEnd w:id="126"/>
          </w:p>
        </w:tc>
      </w:tr>
      <w:tr w:rsidR="006E7788" w14:paraId="5D5A2366" w14:textId="77777777" w:rsidTr="00C61D2E">
        <w:trPr>
          <w:gridAfter w:val="1"/>
          <w:wAfter w:w="29" w:type="dxa"/>
        </w:trPr>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 xml:space="preserve">acceptance of </w:t>
            </w:r>
            <w:r w:rsidRPr="0019675B">
              <w:rPr>
                <w:rFonts w:ascii="Arial" w:hAnsi="Arial" w:cs="Arial"/>
                <w:lang w:val="en-US"/>
              </w:rPr>
              <w:lastRenderedPageBreak/>
              <w:t>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27" w:name="_BPDCD_142"/>
            <w:r w:rsidRPr="0019675B">
              <w:rPr>
                <w:rFonts w:ascii="Arial" w:hAnsi="Arial" w:cs="Arial"/>
                <w:lang w:val="en-US"/>
              </w:rPr>
              <w:t>;</w:t>
            </w:r>
            <w:bookmarkEnd w:id="127"/>
          </w:p>
        </w:tc>
      </w:tr>
      <w:tr w:rsidR="006E7788" w14:paraId="5589F294" w14:textId="77777777" w:rsidTr="00C61D2E">
        <w:trPr>
          <w:gridAfter w:val="1"/>
          <w:wAfter w:w="29" w:type="dxa"/>
        </w:trPr>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C61D2E">
        <w:trPr>
          <w:gridAfter w:val="1"/>
          <w:wAfter w:w="29" w:type="dxa"/>
        </w:trPr>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C61D2E">
        <w:trPr>
          <w:gridAfter w:val="1"/>
          <w:wAfter w:w="29" w:type="dxa"/>
        </w:trPr>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C61D2E">
        <w:trPr>
          <w:gridAfter w:val="1"/>
          <w:wAfter w:w="29" w:type="dxa"/>
        </w:trPr>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28" w:name="_BPDCD_143"/>
            <w:r w:rsidRPr="009D15BA">
              <w:rPr>
                <w:rFonts w:ascii="Arial" w:hAnsi="Arial" w:cs="Arial"/>
              </w:rPr>
              <w:t>;</w:t>
            </w:r>
            <w:bookmarkEnd w:id="128"/>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C61D2E">
        <w:trPr>
          <w:gridAfter w:val="1"/>
          <w:wAfter w:w="29" w:type="dxa"/>
        </w:trPr>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lastRenderedPageBreak/>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C61D2E">
        <w:trPr>
          <w:gridAfter w:val="1"/>
          <w:wAfter w:w="29" w:type="dxa"/>
        </w:trPr>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lastRenderedPageBreak/>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29" w:name="_BPDCD_144"/>
            <w:r w:rsidRPr="0019675B">
              <w:rPr>
                <w:rFonts w:ascii="Arial" w:hAnsi="Arial" w:cs="Arial"/>
              </w:rPr>
              <w:t>as</w:t>
            </w:r>
            <w:r w:rsidRPr="0019675B">
              <w:rPr>
                <w:rFonts w:ascii="Arial" w:hAnsi="Arial" w:cs="Arial"/>
                <w:color w:val="0000FF"/>
              </w:rPr>
              <w:t xml:space="preserve"> </w:t>
            </w:r>
            <w:bookmarkEnd w:id="129"/>
            <w:r w:rsidRPr="0019675B">
              <w:rPr>
                <w:rFonts w:ascii="Arial" w:hAnsi="Arial" w:cs="Arial"/>
              </w:rPr>
              <w:t>defined in Paragraph 8A.4.1.3</w:t>
            </w:r>
            <w:bookmarkStart w:id="130" w:name="_BPDCD_145"/>
            <w:r w:rsidRPr="0019675B">
              <w:rPr>
                <w:rFonts w:ascii="Arial" w:hAnsi="Arial" w:cs="Arial"/>
              </w:rPr>
              <w:t>;</w:t>
            </w:r>
            <w:bookmarkEnd w:id="130"/>
          </w:p>
        </w:tc>
      </w:tr>
      <w:tr w:rsidR="006E7788" w14:paraId="020C019C" w14:textId="77777777" w:rsidTr="00C61D2E">
        <w:trPr>
          <w:gridAfter w:val="1"/>
          <w:wAfter w:w="29" w:type="dxa"/>
        </w:trPr>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31" w:name="_BPDCD_146"/>
            <w:r w:rsidRPr="0019675B">
              <w:rPr>
                <w:rFonts w:ascii="Arial" w:hAnsi="Arial" w:cs="Arial"/>
              </w:rPr>
              <w:t>;</w:t>
            </w:r>
            <w:bookmarkEnd w:id="131"/>
          </w:p>
        </w:tc>
      </w:tr>
      <w:tr w:rsidR="006E7788" w14:paraId="1CCF5579" w14:textId="77777777" w:rsidTr="00C61D2E">
        <w:trPr>
          <w:gridAfter w:val="1"/>
          <w:wAfter w:w="29" w:type="dxa"/>
        </w:trPr>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C61D2E">
        <w:trPr>
          <w:gridAfter w:val="1"/>
          <w:wAfter w:w="29" w:type="dxa"/>
        </w:trPr>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C61D2E">
        <w:trPr>
          <w:gridAfter w:val="1"/>
          <w:wAfter w:w="29" w:type="dxa"/>
        </w:trPr>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2" w:name="_DV_C139"/>
            <w:r>
              <w:rPr>
                <w:rFonts w:ascii="Arial" w:hAnsi="Arial" w:cs="Arial"/>
              </w:rPr>
              <w:t>The higher of:</w:t>
            </w:r>
            <w:bookmarkEnd w:id="132"/>
          </w:p>
          <w:p w14:paraId="499D174C" w14:textId="77777777" w:rsidR="006E7788" w:rsidRDefault="006E7788" w:rsidP="006E7788">
            <w:pPr>
              <w:pStyle w:val="BodyText"/>
              <w:jc w:val="both"/>
              <w:rPr>
                <w:rFonts w:ascii="Arial" w:hAnsi="Arial" w:cs="Arial"/>
              </w:rPr>
            </w:pPr>
            <w:bookmarkStart w:id="133"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34" w:name="_DV_C141"/>
            <w:bookmarkEnd w:id="133"/>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34"/>
          </w:p>
          <w:p w14:paraId="7932BDA1" w14:textId="77777777" w:rsidR="006E7788" w:rsidRDefault="006E7788" w:rsidP="006E7788">
            <w:pPr>
              <w:pStyle w:val="BodyText"/>
              <w:jc w:val="both"/>
              <w:rPr>
                <w:rFonts w:ascii="Arial" w:hAnsi="Arial" w:cs="Arial"/>
              </w:rPr>
            </w:pPr>
            <w:bookmarkStart w:id="135" w:name="_DV_C142"/>
            <w:r>
              <w:rPr>
                <w:rFonts w:ascii="Arial" w:hAnsi="Arial" w:cs="Arial"/>
              </w:rPr>
              <w:t>A or B are then multiplied by:</w:t>
            </w:r>
            <w:bookmarkEnd w:id="135"/>
          </w:p>
          <w:p w14:paraId="2AA1CC9D" w14:textId="77777777" w:rsidR="006E7788" w:rsidRDefault="006E7788" w:rsidP="006E7788">
            <w:pPr>
              <w:pStyle w:val="BodyText"/>
              <w:jc w:val="both"/>
              <w:rPr>
                <w:rFonts w:ascii="Arial" w:hAnsi="Arial" w:cs="Arial"/>
              </w:rPr>
            </w:pPr>
            <w:bookmarkStart w:id="136" w:name="_DV_C143"/>
            <w:r>
              <w:rPr>
                <w:rFonts w:ascii="Arial" w:hAnsi="Arial" w:cs="Arial"/>
              </w:rPr>
              <w:t>the MW arrived at after deducting from the Transmission Entry Capacity for the Connection Site the Restricted MW Export Level;</w:t>
            </w:r>
            <w:bookmarkEnd w:id="136"/>
          </w:p>
        </w:tc>
      </w:tr>
      <w:tr w:rsidR="006E7788" w14:paraId="36499F13" w14:textId="77777777" w:rsidTr="00C61D2E">
        <w:trPr>
          <w:gridAfter w:val="1"/>
          <w:wAfter w:w="29" w:type="dxa"/>
        </w:trPr>
        <w:tc>
          <w:tcPr>
            <w:tcW w:w="3545" w:type="dxa"/>
            <w:shd w:val="clear" w:color="auto" w:fill="auto"/>
          </w:tcPr>
          <w:p w14:paraId="7D927752" w14:textId="575C4CA4" w:rsidR="006E7788" w:rsidRDefault="006E7788" w:rsidP="006E7788">
            <w:pPr>
              <w:spacing w:after="240"/>
              <w:rPr>
                <w:rFonts w:ascii="Arial" w:hAnsi="Arial" w:cs="Arial"/>
                <w:b/>
                <w:bCs/>
              </w:rPr>
            </w:pPr>
            <w:bookmarkStart w:id="137" w:name="_DV_C137"/>
            <w:r>
              <w:rPr>
                <w:rFonts w:ascii="Arial" w:hAnsi="Arial" w:cs="Arial"/>
                <w:b/>
                <w:bCs/>
              </w:rPr>
              <w:t>"Restricted Export Level Period"</w:t>
            </w:r>
            <w:bookmarkEnd w:id="137"/>
          </w:p>
        </w:tc>
        <w:tc>
          <w:tcPr>
            <w:tcW w:w="6775" w:type="dxa"/>
          </w:tcPr>
          <w:p w14:paraId="76F87FBE" w14:textId="77777777" w:rsidR="006E7788" w:rsidRDefault="006E7788" w:rsidP="006E7788">
            <w:pPr>
              <w:spacing w:after="240"/>
              <w:rPr>
                <w:rFonts w:ascii="Arial" w:hAnsi="Arial" w:cs="Arial"/>
              </w:rPr>
            </w:pPr>
            <w:bookmarkStart w:id="138" w:name="_DV_C138"/>
            <w:r>
              <w:rPr>
                <w:rFonts w:ascii="Arial" w:hAnsi="Arial" w:cs="Arial"/>
              </w:rPr>
              <w:t>as defined in Paragraph 4.2A.4(b)(ii);</w:t>
            </w:r>
            <w:bookmarkEnd w:id="138"/>
          </w:p>
        </w:tc>
      </w:tr>
      <w:tr w:rsidR="006E7788" w14:paraId="4F12EA54" w14:textId="77777777" w:rsidTr="00C61D2E">
        <w:trPr>
          <w:gridAfter w:val="1"/>
          <w:wAfter w:w="29" w:type="dxa"/>
        </w:trPr>
        <w:tc>
          <w:tcPr>
            <w:tcW w:w="3545" w:type="dxa"/>
            <w:shd w:val="clear" w:color="auto" w:fill="auto"/>
          </w:tcPr>
          <w:p w14:paraId="416869E7" w14:textId="627DE57F" w:rsidR="006E7788" w:rsidRDefault="006E7788" w:rsidP="006E7788">
            <w:pPr>
              <w:spacing w:after="240"/>
              <w:rPr>
                <w:rFonts w:ascii="Arial" w:hAnsi="Arial" w:cs="Arial"/>
                <w:b/>
                <w:bCs/>
              </w:rPr>
            </w:pPr>
            <w:bookmarkStart w:id="139" w:name="_DV_C144"/>
            <w:r>
              <w:rPr>
                <w:rFonts w:ascii="Arial" w:hAnsi="Arial" w:cs="Arial"/>
                <w:b/>
                <w:bCs/>
              </w:rPr>
              <w:t>"Restricted MW Export Level"</w:t>
            </w:r>
            <w:bookmarkEnd w:id="139"/>
          </w:p>
        </w:tc>
        <w:tc>
          <w:tcPr>
            <w:tcW w:w="6775" w:type="dxa"/>
          </w:tcPr>
          <w:p w14:paraId="5DB3A021" w14:textId="77777777" w:rsidR="006E7788" w:rsidRDefault="006E7788" w:rsidP="006E7788">
            <w:pPr>
              <w:spacing w:after="240"/>
              <w:rPr>
                <w:rFonts w:ascii="Arial" w:hAnsi="Arial" w:cs="Arial"/>
              </w:rPr>
            </w:pPr>
            <w:bookmarkStart w:id="140" w:name="_DV_C145"/>
            <w:r>
              <w:rPr>
                <w:rFonts w:ascii="Arial" w:hAnsi="Arial" w:cs="Arial"/>
              </w:rPr>
              <w:t>as defined in Paragraph 4.2A.2.1(c)(i);</w:t>
            </w:r>
            <w:bookmarkEnd w:id="140"/>
          </w:p>
        </w:tc>
      </w:tr>
      <w:tr w:rsidR="006E7788" w14:paraId="0B984F66" w14:textId="77777777" w:rsidTr="00C61D2E">
        <w:trPr>
          <w:gridAfter w:val="1"/>
          <w:wAfter w:w="29" w:type="dxa"/>
        </w:trPr>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41" w:name="_DV_C146"/>
            <w:r>
              <w:rPr>
                <w:rFonts w:ascii="Arial" w:hAnsi="Arial" w:cs="Arial"/>
                <w:b/>
                <w:bCs/>
                <w:color w:val="000000"/>
                <w:w w:val="0"/>
              </w:rPr>
              <w:t>"Restrictions on Availability"</w:t>
            </w:r>
          </w:p>
          <w:bookmarkEnd w:id="141"/>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42"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2"/>
          </w:p>
        </w:tc>
      </w:tr>
      <w:tr w:rsidR="006E7788" w14:paraId="5C97CB93" w14:textId="77777777" w:rsidTr="00C61D2E">
        <w:trPr>
          <w:gridAfter w:val="1"/>
          <w:wAfter w:w="29" w:type="dxa"/>
        </w:trPr>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lastRenderedPageBreak/>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C61D2E">
        <w:trPr>
          <w:gridAfter w:val="1"/>
          <w:wAfter w:w="29" w:type="dxa"/>
        </w:trPr>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C61D2E">
        <w:trPr>
          <w:gridAfter w:val="1"/>
          <w:wAfter w:w="29" w:type="dxa"/>
        </w:trPr>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43" w:name="_BPDCD_147"/>
            <w:r w:rsidRPr="0019675B">
              <w:rPr>
                <w:rFonts w:ascii="Arial" w:hAnsi="Arial" w:cs="Arial"/>
              </w:rPr>
              <w:t>;</w:t>
            </w:r>
            <w:bookmarkEnd w:id="143"/>
          </w:p>
        </w:tc>
      </w:tr>
      <w:tr w:rsidR="006E7788" w14:paraId="0CFFF37D" w14:textId="77777777" w:rsidTr="00C61D2E">
        <w:trPr>
          <w:gridAfter w:val="1"/>
          <w:wAfter w:w="29" w:type="dxa"/>
        </w:trPr>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44" w:name="_BPDCD_148"/>
            <w:r w:rsidRPr="0019675B">
              <w:rPr>
                <w:rFonts w:ascii="Arial" w:hAnsi="Arial" w:cs="Arial"/>
              </w:rPr>
              <w:t>;</w:t>
            </w:r>
            <w:bookmarkEnd w:id="144"/>
          </w:p>
        </w:tc>
      </w:tr>
      <w:tr w:rsidR="006E7788" w14:paraId="4B874DE2" w14:textId="77777777" w:rsidTr="00C61D2E">
        <w:trPr>
          <w:gridAfter w:val="1"/>
          <w:wAfter w:w="29" w:type="dxa"/>
        </w:trPr>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C61D2E">
        <w:trPr>
          <w:gridAfter w:val="1"/>
          <w:wAfter w:w="29" w:type="dxa"/>
        </w:trPr>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xml:space="preserve">) to be responsible for the co-ordination of Safety Precautions (as defined in the Grid Code) at each Connection Point when work and/or testing is to be carried out </w:t>
            </w:r>
            <w:r w:rsidRPr="0072062B">
              <w:rPr>
                <w:rFonts w:ascii="Arial" w:hAnsi="Arial" w:cs="Arial"/>
              </w:rPr>
              <w:lastRenderedPageBreak/>
              <w:t>on a system which necessitates the provision of Safety Precautions on HV Apparatus, pursuant to OC8</w:t>
            </w:r>
            <w:r w:rsidRPr="0072062B">
              <w:rPr>
                <w:rFonts w:ascii="Arial" w:hAnsi="Arial" w:cs="Arial"/>
                <w:u w:val="single"/>
              </w:rPr>
              <w:t>;</w:t>
            </w:r>
          </w:p>
        </w:tc>
      </w:tr>
      <w:tr w:rsidR="006E7788" w14:paraId="280C1439" w14:textId="77777777" w:rsidTr="00C61D2E">
        <w:trPr>
          <w:gridAfter w:val="1"/>
          <w:wAfter w:w="29" w:type="dxa"/>
        </w:trPr>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lastRenderedPageBreak/>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C61D2E">
        <w:trPr>
          <w:gridAfter w:val="1"/>
          <w:wAfter w:w="29" w:type="dxa"/>
        </w:trPr>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C61D2E">
        <w:trPr>
          <w:gridAfter w:val="1"/>
          <w:wAfter w:w="29" w:type="dxa"/>
        </w:trPr>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C61D2E">
        <w:trPr>
          <w:gridAfter w:val="1"/>
          <w:wAfter w:w="29" w:type="dxa"/>
        </w:trPr>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C61D2E">
        <w:trPr>
          <w:gridAfter w:val="1"/>
          <w:wAfter w:w="29" w:type="dxa"/>
        </w:trPr>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C61D2E">
        <w:trPr>
          <w:gridAfter w:val="1"/>
          <w:wAfter w:w="29" w:type="dxa"/>
        </w:trPr>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C61D2E">
        <w:trPr>
          <w:gridAfter w:val="1"/>
          <w:wAfter w:w="29" w:type="dxa"/>
        </w:trPr>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C61D2E">
        <w:trPr>
          <w:gridAfter w:val="1"/>
          <w:wAfter w:w="29" w:type="dxa"/>
        </w:trPr>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C61D2E">
        <w:trPr>
          <w:gridAfter w:val="1"/>
          <w:wAfter w:w="29" w:type="dxa"/>
        </w:trPr>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C61D2E">
        <w:trPr>
          <w:gridAfter w:val="1"/>
          <w:wAfter w:w="29" w:type="dxa"/>
        </w:trPr>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C61D2E">
        <w:trPr>
          <w:gridAfter w:val="1"/>
          <w:wAfter w:w="29" w:type="dxa"/>
        </w:trPr>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C61D2E">
        <w:trPr>
          <w:gridAfter w:val="1"/>
          <w:wAfter w:w="29" w:type="dxa"/>
        </w:trPr>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C61D2E">
        <w:trPr>
          <w:gridAfter w:val="1"/>
          <w:wAfter w:w="29" w:type="dxa"/>
        </w:trPr>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C61D2E">
        <w:trPr>
          <w:gridAfter w:val="1"/>
          <w:wAfter w:w="29" w:type="dxa"/>
        </w:trPr>
        <w:tc>
          <w:tcPr>
            <w:tcW w:w="3545" w:type="dxa"/>
          </w:tcPr>
          <w:p w14:paraId="6B5EA866" w14:textId="686856A2" w:rsidR="006E7788" w:rsidRDefault="006E7788" w:rsidP="006E7788">
            <w:pPr>
              <w:pStyle w:val="BodyText"/>
              <w:rPr>
                <w:rFonts w:ascii="Arial" w:hAnsi="Arial" w:cs="Arial"/>
                <w:b/>
                <w:bCs/>
                <w:color w:val="000000"/>
                <w:w w:val="0"/>
              </w:rPr>
            </w:pPr>
            <w:bookmarkStart w:id="145" w:name="_DV_C148"/>
            <w:r>
              <w:rPr>
                <w:rFonts w:ascii="Arial" w:hAnsi="Arial" w:cs="Arial"/>
                <w:b/>
                <w:bCs/>
              </w:rPr>
              <w:lastRenderedPageBreak/>
              <w:t>"Security Requirement"</w:t>
            </w:r>
            <w:bookmarkEnd w:id="145"/>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46" w:name="_BPDCD_150"/>
            <w:r w:rsidRPr="0019675B">
              <w:rPr>
                <w:rFonts w:ascii="Arial Bold" w:hAnsi="Arial Bold" w:cs="Arial"/>
                <w:b/>
                <w:bCs/>
              </w:rPr>
              <w:t>The Company</w:t>
            </w:r>
            <w:r w:rsidRPr="0019675B">
              <w:rPr>
                <w:rFonts w:ascii="Arial Bold" w:hAnsi="Arial Bold" w:cs="Arial"/>
              </w:rPr>
              <w:t xml:space="preserve"> </w:t>
            </w:r>
            <w:bookmarkEnd w:id="146"/>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C61D2E">
        <w:trPr>
          <w:gridAfter w:val="1"/>
          <w:wAfter w:w="29" w:type="dxa"/>
        </w:trPr>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C61D2E">
        <w:trPr>
          <w:gridAfter w:val="1"/>
          <w:wAfter w:w="29" w:type="dxa"/>
        </w:trPr>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C61D2E">
        <w:trPr>
          <w:gridAfter w:val="1"/>
          <w:wAfter w:w="29" w:type="dxa"/>
        </w:trPr>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C61D2E">
        <w:trPr>
          <w:gridAfter w:val="1"/>
          <w:wAfter w:w="29" w:type="dxa"/>
        </w:trPr>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C61D2E">
        <w:trPr>
          <w:gridAfter w:val="1"/>
          <w:wAfter w:w="29" w:type="dxa"/>
        </w:trPr>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lastRenderedPageBreak/>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C61D2E">
        <w:trPr>
          <w:gridAfter w:val="1"/>
          <w:wAfter w:w="29" w:type="dxa"/>
        </w:trPr>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C61D2E">
        <w:trPr>
          <w:gridAfter w:val="1"/>
          <w:wAfter w:w="29" w:type="dxa"/>
        </w:trPr>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C61D2E">
        <w:trPr>
          <w:gridAfter w:val="1"/>
          <w:wAfter w:w="29" w:type="dxa"/>
        </w:trPr>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C61D2E">
        <w:trPr>
          <w:gridAfter w:val="1"/>
          <w:wAfter w:w="29" w:type="dxa"/>
        </w:trPr>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C61D2E">
        <w:trPr>
          <w:gridAfter w:val="1"/>
          <w:wAfter w:w="29" w:type="dxa"/>
        </w:trPr>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C61D2E">
        <w:trPr>
          <w:gridAfter w:val="1"/>
          <w:wAfter w:w="29" w:type="dxa"/>
        </w:trPr>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C61D2E">
        <w:trPr>
          <w:gridAfter w:val="1"/>
          <w:wAfter w:w="29" w:type="dxa"/>
        </w:trPr>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47" w:name="_BPDCD_151"/>
            <w:r w:rsidRPr="0019675B">
              <w:rPr>
                <w:rFonts w:ascii="Arial" w:hAnsi="Arial" w:cs="Arial"/>
              </w:rPr>
              <w:t>;</w:t>
            </w:r>
            <w:bookmarkEnd w:id="147"/>
          </w:p>
        </w:tc>
      </w:tr>
      <w:tr w:rsidR="006E7788" w14:paraId="48DC5CED" w14:textId="77777777" w:rsidTr="00C61D2E">
        <w:trPr>
          <w:gridAfter w:val="1"/>
          <w:wAfter w:w="29" w:type="dxa"/>
        </w:trPr>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lastRenderedPageBreak/>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C61D2E">
        <w:trPr>
          <w:gridAfter w:val="1"/>
          <w:wAfter w:w="29" w:type="dxa"/>
        </w:trPr>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lastRenderedPageBreak/>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 xml:space="preserve">Backstop </w:t>
            </w:r>
            <w:r w:rsidRPr="00642115">
              <w:rPr>
                <w:rFonts w:ascii="Arial" w:hAnsi="Arial" w:cs="Arial"/>
                <w:b/>
              </w:rPr>
              <w:lastRenderedPageBreak/>
              <w:t>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C61D2E">
        <w:trPr>
          <w:gridAfter w:val="1"/>
          <w:wAfter w:w="29" w:type="dxa"/>
        </w:trPr>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C61D2E">
        <w:trPr>
          <w:gridAfter w:val="1"/>
          <w:wAfter w:w="29" w:type="dxa"/>
        </w:trPr>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C61D2E">
        <w:trPr>
          <w:gridAfter w:val="1"/>
          <w:wAfter w:w="29" w:type="dxa"/>
        </w:trPr>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C61D2E">
        <w:trPr>
          <w:gridAfter w:val="1"/>
          <w:wAfter w:w="29" w:type="dxa"/>
        </w:trPr>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C61D2E">
        <w:trPr>
          <w:gridAfter w:val="1"/>
          <w:wAfter w:w="29" w:type="dxa"/>
        </w:trPr>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C61D2E">
        <w:trPr>
          <w:gridAfter w:val="1"/>
          <w:wAfter w:w="29" w:type="dxa"/>
        </w:trPr>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48" w:name="_BPDCD_152"/>
            <w:r w:rsidRPr="0019675B">
              <w:rPr>
                <w:rFonts w:ascii="Arial" w:hAnsi="Arial" w:cs="Arial"/>
                <w:color w:val="0000FF"/>
              </w:rPr>
              <w:t>;</w:t>
            </w:r>
            <w:bookmarkEnd w:id="148"/>
          </w:p>
        </w:tc>
      </w:tr>
      <w:tr w:rsidR="006E7788" w14:paraId="1F707E2E" w14:textId="77777777" w:rsidTr="00C61D2E">
        <w:trPr>
          <w:gridAfter w:val="1"/>
          <w:wAfter w:w="29" w:type="dxa"/>
        </w:trPr>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C61D2E">
        <w:trPr>
          <w:gridAfter w:val="1"/>
          <w:wAfter w:w="29" w:type="dxa"/>
        </w:trPr>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C61D2E">
        <w:trPr>
          <w:gridAfter w:val="1"/>
          <w:wAfter w:w="29" w:type="dxa"/>
        </w:trPr>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C61D2E">
        <w:trPr>
          <w:gridAfter w:val="1"/>
          <w:wAfter w:w="29" w:type="dxa"/>
        </w:trPr>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lastRenderedPageBreak/>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C61D2E">
        <w:trPr>
          <w:gridAfter w:val="1"/>
          <w:wAfter w:w="29" w:type="dxa"/>
        </w:trPr>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C61D2E">
        <w:trPr>
          <w:gridAfter w:val="1"/>
          <w:wAfter w:w="29" w:type="dxa"/>
        </w:trPr>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C61D2E">
        <w:trPr>
          <w:gridAfter w:val="1"/>
          <w:wAfter w:w="29" w:type="dxa"/>
        </w:trPr>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49" w:name="_BPDCD_153"/>
            <w:r w:rsidRPr="0019675B">
              <w:rPr>
                <w:rFonts w:ascii="Arial" w:hAnsi="Arial" w:cs="Arial"/>
              </w:rPr>
              <w:t xml:space="preserve">does not fall within the scope of </w:t>
            </w:r>
            <w:bookmarkEnd w:id="149"/>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50"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50"/>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C61D2E">
        <w:trPr>
          <w:gridAfter w:val="1"/>
          <w:wAfter w:w="29" w:type="dxa"/>
        </w:trPr>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C61D2E">
        <w:trPr>
          <w:gridAfter w:val="1"/>
          <w:wAfter w:w="29" w:type="dxa"/>
        </w:trPr>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C61D2E">
        <w:trPr>
          <w:gridAfter w:val="1"/>
          <w:wAfter w:w="29" w:type="dxa"/>
        </w:trPr>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00C61D2E">
        <w:trPr>
          <w:gridAfter w:val="1"/>
          <w:wAfter w:w="29" w:type="dxa"/>
        </w:trPr>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C61D2E">
        <w:trPr>
          <w:gridAfter w:val="1"/>
          <w:wAfter w:w="29" w:type="dxa"/>
        </w:trPr>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w:t>
            </w:r>
            <w:r>
              <w:rPr>
                <w:rFonts w:ascii="Arial" w:hAnsi="Arial" w:cs="Arial"/>
                <w:b/>
                <w:bCs/>
              </w:rPr>
              <w:lastRenderedPageBreak/>
              <w:t>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C61D2E">
        <w:trPr>
          <w:gridAfter w:val="1"/>
          <w:wAfter w:w="29" w:type="dxa"/>
        </w:trPr>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lastRenderedPageBreak/>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C61D2E">
        <w:trPr>
          <w:gridAfter w:val="1"/>
          <w:wAfter w:w="29" w:type="dxa"/>
        </w:trPr>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C61D2E">
        <w:trPr>
          <w:gridAfter w:val="1"/>
          <w:wAfter w:w="29" w:type="dxa"/>
        </w:trPr>
        <w:tc>
          <w:tcPr>
            <w:tcW w:w="3545" w:type="dxa"/>
            <w:shd w:val="clear" w:color="auto" w:fill="auto"/>
          </w:tcPr>
          <w:p w14:paraId="6A2F7EB0" w14:textId="55DA8917" w:rsidR="006E7788" w:rsidRPr="0019675B" w:rsidRDefault="006E7788" w:rsidP="006E7788">
            <w:pPr>
              <w:pStyle w:val="BodyText"/>
              <w:rPr>
                <w:rFonts w:ascii="Arial" w:hAnsi="Arial" w:cs="Arial"/>
                <w:b/>
                <w:bCs/>
                <w:w w:val="0"/>
              </w:rPr>
            </w:pPr>
            <w:bookmarkStart w:id="151" w:name="_BPDCI_155"/>
            <w:bookmarkStart w:id="152" w:name="_DV_C150"/>
            <w:r w:rsidRPr="0019675B">
              <w:rPr>
                <w:rFonts w:ascii="Arial" w:hAnsi="Arial" w:cs="Arial"/>
                <w:b/>
                <w:bCs/>
                <w:lang w:val="en-US"/>
              </w:rPr>
              <w:t>"STC"</w:t>
            </w:r>
            <w:bookmarkEnd w:id="151"/>
            <w:bookmarkEnd w:id="152"/>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53" w:name="_BPDCI_156"/>
            <w:r w:rsidRPr="0019675B">
              <w:rPr>
                <w:rFonts w:ascii="Arial" w:hAnsi="Arial" w:cs="Arial"/>
              </w:rPr>
              <w:t xml:space="preserve">the </w:t>
            </w:r>
            <w:bookmarkStart w:id="154" w:name="_BPDCI_157"/>
            <w:bookmarkEnd w:id="153"/>
            <w:r w:rsidRPr="0019675B">
              <w:rPr>
                <w:rFonts w:ascii="Arial" w:hAnsi="Arial" w:cs="Arial"/>
                <w:b/>
                <w:bCs/>
                <w:lang w:val="en-US"/>
              </w:rPr>
              <w:t>System Operator - Transmission Owner Code</w:t>
            </w:r>
            <w:bookmarkEnd w:id="154"/>
            <w:r w:rsidRPr="0019675B">
              <w:rPr>
                <w:rFonts w:ascii="Arial" w:hAnsi="Arial" w:cs="Arial"/>
                <w:b/>
                <w:bCs/>
                <w:lang w:val="en-US"/>
              </w:rPr>
              <w:t xml:space="preserve"> </w:t>
            </w:r>
            <w:bookmarkStart w:id="155"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55"/>
          </w:p>
        </w:tc>
      </w:tr>
      <w:tr w:rsidR="00F17F42" w14:paraId="770B2397" w14:textId="77777777" w:rsidTr="00C61D2E">
        <w:trPr>
          <w:gridAfter w:val="1"/>
          <w:wAfter w:w="29" w:type="dxa"/>
        </w:trPr>
        <w:tc>
          <w:tcPr>
            <w:tcW w:w="354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677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C61D2E">
        <w:trPr>
          <w:gridAfter w:val="1"/>
          <w:wAfter w:w="29" w:type="dxa"/>
        </w:trPr>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56" w:name="_BPDCD_159"/>
            <w:r w:rsidRPr="0019675B">
              <w:rPr>
                <w:rFonts w:ascii="Arial" w:hAnsi="Arial" w:cs="Arial"/>
                <w:color w:val="0000FF"/>
              </w:rPr>
              <w:t>;</w:t>
            </w:r>
            <w:bookmarkEnd w:id="156"/>
          </w:p>
        </w:tc>
      </w:tr>
      <w:tr w:rsidR="006E7788" w14:paraId="70324469" w14:textId="77777777" w:rsidTr="00C61D2E">
        <w:trPr>
          <w:gridAfter w:val="1"/>
          <w:wAfter w:w="29" w:type="dxa"/>
        </w:trPr>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57" w:name="_BPDCD_160"/>
            <w:r w:rsidRPr="0019675B">
              <w:rPr>
                <w:rFonts w:ascii="Arial" w:hAnsi="Arial" w:cs="Arial"/>
              </w:rPr>
              <w:t>;</w:t>
            </w:r>
            <w:bookmarkEnd w:id="157"/>
          </w:p>
        </w:tc>
      </w:tr>
      <w:tr w:rsidR="006E7788" w14:paraId="147DC459" w14:textId="77777777" w:rsidTr="00C61D2E">
        <w:trPr>
          <w:gridAfter w:val="1"/>
          <w:wAfter w:w="29" w:type="dxa"/>
        </w:trPr>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58" w:name="_BPDCD_161"/>
            <w:r w:rsidRPr="00530856">
              <w:rPr>
                <w:rFonts w:ascii="Arial" w:hAnsi="Arial" w:cs="Arial"/>
              </w:rPr>
              <w:t>;</w:t>
            </w:r>
            <w:bookmarkEnd w:id="158"/>
          </w:p>
        </w:tc>
      </w:tr>
      <w:tr w:rsidR="006E7788" w14:paraId="40B362B1" w14:textId="77777777" w:rsidTr="00C61D2E">
        <w:trPr>
          <w:gridAfter w:val="1"/>
          <w:wAfter w:w="29" w:type="dxa"/>
        </w:trPr>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59" w:name="_BPDCD_162"/>
            <w:r w:rsidRPr="00530856">
              <w:rPr>
                <w:rFonts w:ascii="Arial" w:hAnsi="Arial" w:cs="Arial"/>
              </w:rPr>
              <w:t>;</w:t>
            </w:r>
            <w:bookmarkEnd w:id="159"/>
          </w:p>
        </w:tc>
      </w:tr>
      <w:tr w:rsidR="006E7788" w14:paraId="2972AC64" w14:textId="77777777" w:rsidTr="00C61D2E">
        <w:trPr>
          <w:gridAfter w:val="1"/>
          <w:wAfter w:w="29" w:type="dxa"/>
        </w:trPr>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60" w:name="_BPDCD_163"/>
            <w:r w:rsidRPr="00530856">
              <w:rPr>
                <w:rFonts w:ascii="Arial" w:hAnsi="Arial" w:cs="Arial"/>
              </w:rPr>
              <w:t>;</w:t>
            </w:r>
            <w:bookmarkEnd w:id="160"/>
          </w:p>
        </w:tc>
      </w:tr>
      <w:tr w:rsidR="006E7788" w14:paraId="4FDA6CD3" w14:textId="77777777" w:rsidTr="00C61D2E">
        <w:trPr>
          <w:gridAfter w:val="1"/>
          <w:wAfter w:w="29" w:type="dxa"/>
        </w:trPr>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61" w:name="_BPDCD_164"/>
            <w:r w:rsidRPr="00530856">
              <w:rPr>
                <w:rFonts w:ascii="Arial" w:hAnsi="Arial" w:cs="Arial"/>
                <w:color w:val="0000FF"/>
              </w:rPr>
              <w:t>;</w:t>
            </w:r>
            <w:bookmarkEnd w:id="161"/>
          </w:p>
        </w:tc>
      </w:tr>
      <w:tr w:rsidR="006E7788" w14:paraId="41CC5EC5" w14:textId="77777777" w:rsidTr="00C61D2E">
        <w:trPr>
          <w:gridAfter w:val="1"/>
          <w:wAfter w:w="29" w:type="dxa"/>
        </w:trPr>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lastRenderedPageBreak/>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2" w:name="_BPDCD_165"/>
            <w:r w:rsidRPr="00530856">
              <w:rPr>
                <w:rFonts w:ascii="Arial" w:hAnsi="Arial" w:cs="Arial"/>
                <w:color w:val="0000FF"/>
              </w:rPr>
              <w:t>;</w:t>
            </w:r>
            <w:bookmarkEnd w:id="162"/>
          </w:p>
        </w:tc>
      </w:tr>
      <w:tr w:rsidR="006E7788" w14:paraId="40FB2753" w14:textId="77777777" w:rsidTr="00C61D2E">
        <w:trPr>
          <w:gridAfter w:val="1"/>
          <w:wAfter w:w="29" w:type="dxa"/>
        </w:trPr>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3" w:name="_BPDCD_166"/>
            <w:r w:rsidRPr="00530856">
              <w:rPr>
                <w:rFonts w:ascii="Arial" w:hAnsi="Arial" w:cs="Arial"/>
              </w:rPr>
              <w:t>;</w:t>
            </w:r>
            <w:bookmarkEnd w:id="163"/>
          </w:p>
        </w:tc>
      </w:tr>
      <w:tr w:rsidR="006E7788" w14:paraId="347FFC65" w14:textId="77777777" w:rsidTr="00C61D2E">
        <w:trPr>
          <w:gridAfter w:val="1"/>
          <w:wAfter w:w="29" w:type="dxa"/>
        </w:trPr>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C61D2E">
        <w:trPr>
          <w:gridAfter w:val="1"/>
          <w:wAfter w:w="29" w:type="dxa"/>
        </w:trPr>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C61D2E">
        <w:trPr>
          <w:gridAfter w:val="1"/>
          <w:wAfter w:w="29" w:type="dxa"/>
        </w:trPr>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C61D2E">
        <w:trPr>
          <w:gridAfter w:val="1"/>
          <w:wAfter w:w="29" w:type="dxa"/>
        </w:trPr>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C61D2E">
        <w:trPr>
          <w:gridAfter w:val="1"/>
          <w:wAfter w:w="29" w:type="dxa"/>
        </w:trPr>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C61D2E">
        <w:trPr>
          <w:gridAfter w:val="1"/>
          <w:wAfter w:w="29" w:type="dxa"/>
        </w:trPr>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C61D2E">
        <w:trPr>
          <w:gridAfter w:val="1"/>
          <w:wAfter w:w="29" w:type="dxa"/>
        </w:trPr>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C61D2E">
        <w:trPr>
          <w:gridAfter w:val="1"/>
          <w:wAfter w:w="29" w:type="dxa"/>
        </w:trPr>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C61D2E">
        <w:trPr>
          <w:gridAfter w:val="1"/>
          <w:wAfter w:w="29" w:type="dxa"/>
        </w:trPr>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C61D2E">
        <w:trPr>
          <w:gridAfter w:val="1"/>
          <w:wAfter w:w="29" w:type="dxa"/>
        </w:trPr>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C61D2E">
        <w:trPr>
          <w:gridAfter w:val="1"/>
          <w:wAfter w:w="29" w:type="dxa"/>
        </w:trPr>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C61D2E">
        <w:trPr>
          <w:gridAfter w:val="1"/>
          <w:wAfter w:w="29" w:type="dxa"/>
        </w:trPr>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C61D2E">
        <w:trPr>
          <w:gridAfter w:val="1"/>
          <w:wAfter w:w="29" w:type="dxa"/>
        </w:trPr>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lastRenderedPageBreak/>
              <w:t>"System Ancillary Services"</w:t>
            </w:r>
          </w:p>
        </w:tc>
        <w:tc>
          <w:tcPr>
            <w:tcW w:w="677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C61D2E">
        <w:trPr>
          <w:gridAfter w:val="1"/>
          <w:wAfter w:w="29" w:type="dxa"/>
        </w:trPr>
        <w:tc>
          <w:tcPr>
            <w:tcW w:w="354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“System Restoration</w:t>
            </w:r>
            <w:r w:rsidR="00143949">
              <w:rPr>
                <w:rFonts w:ascii="Arial" w:hAnsi="Arial" w:cs="Arial"/>
                <w:b/>
                <w:bCs/>
              </w:rPr>
              <w:t xml:space="preserve"> </w:t>
            </w:r>
            <w:r w:rsidR="00B952E2">
              <w:rPr>
                <w:rFonts w:ascii="Arial" w:hAnsi="Arial" w:cs="Arial"/>
                <w:b/>
                <w:bCs/>
              </w:rPr>
              <w:t>:</w:t>
            </w:r>
          </w:p>
        </w:tc>
        <w:tc>
          <w:tcPr>
            <w:tcW w:w="677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C61D2E">
        <w:trPr>
          <w:gridAfter w:val="1"/>
          <w:wAfter w:w="29" w:type="dxa"/>
        </w:trPr>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C61D2E">
        <w:trPr>
          <w:gridAfter w:val="1"/>
          <w:wAfter w:w="29" w:type="dxa"/>
        </w:trPr>
        <w:tc>
          <w:tcPr>
            <w:tcW w:w="3545" w:type="dxa"/>
          </w:tcPr>
          <w:p w14:paraId="11B5D6F4" w14:textId="161173FF" w:rsidR="006E7788" w:rsidRDefault="006E7788" w:rsidP="006E7788">
            <w:pPr>
              <w:pStyle w:val="BodyText"/>
              <w:rPr>
                <w:rFonts w:ascii="Arial" w:hAnsi="Arial" w:cs="Arial"/>
                <w:b/>
                <w:bCs/>
                <w:w w:val="0"/>
              </w:rPr>
            </w:pPr>
            <w:bookmarkStart w:id="164" w:name="_DV_C152"/>
            <w:r>
              <w:rPr>
                <w:rStyle w:val="DeltaViewInsertion"/>
                <w:rFonts w:ascii="Arial" w:hAnsi="Arial" w:cs="Arial"/>
                <w:b/>
                <w:bCs/>
                <w:color w:val="auto"/>
                <w:w w:val="0"/>
                <w:u w:val="none"/>
              </w:rPr>
              <w:t>"System to Generator Operational Intertripping Scheme"</w:t>
            </w:r>
            <w:bookmarkEnd w:id="164"/>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C61D2E">
        <w:trPr>
          <w:gridAfter w:val="1"/>
          <w:wAfter w:w="29" w:type="dxa"/>
        </w:trPr>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C61D2E">
        <w:trPr>
          <w:gridAfter w:val="1"/>
          <w:wAfter w:w="29" w:type="dxa"/>
        </w:trPr>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65" w:name="_BPDCD_168"/>
            <w:r w:rsidRPr="00530856">
              <w:rPr>
                <w:rFonts w:ascii="Arial" w:hAnsi="Arial" w:cs="Arial"/>
                <w:lang w:val="en-US"/>
              </w:rPr>
              <w:t>;</w:t>
            </w:r>
            <w:bookmarkEnd w:id="165"/>
          </w:p>
        </w:tc>
      </w:tr>
      <w:tr w:rsidR="006E7788" w14:paraId="1903594E" w14:textId="77777777" w:rsidTr="00C61D2E">
        <w:trPr>
          <w:gridAfter w:val="1"/>
          <w:wAfter w:w="29" w:type="dxa"/>
        </w:trPr>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66" w:name="_BPDCD_170"/>
            <w:r w:rsidRPr="00530856">
              <w:rPr>
                <w:rFonts w:ascii="Arial" w:hAnsi="Arial" w:cs="Arial"/>
              </w:rPr>
              <w:t>;</w:t>
            </w:r>
            <w:bookmarkEnd w:id="166"/>
          </w:p>
        </w:tc>
      </w:tr>
      <w:tr w:rsidR="006E7788" w14:paraId="2AE992EA" w14:textId="77777777" w:rsidTr="00C61D2E">
        <w:trPr>
          <w:gridAfter w:val="1"/>
          <w:wAfter w:w="29" w:type="dxa"/>
        </w:trPr>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167" w:name="_BPDCD_171"/>
            <w:r w:rsidRPr="00530856">
              <w:rPr>
                <w:rFonts w:ascii="Arial" w:hAnsi="Arial" w:cs="Arial"/>
                <w:color w:val="0000FF"/>
              </w:rPr>
              <w:t>;</w:t>
            </w:r>
            <w:bookmarkEnd w:id="167"/>
          </w:p>
          <w:p w14:paraId="16D600CE" w14:textId="35B23B69" w:rsidR="00A53129" w:rsidRDefault="00A53129" w:rsidP="006E7788">
            <w:pPr>
              <w:pStyle w:val="BodyText"/>
              <w:jc w:val="both"/>
              <w:rPr>
                <w:rFonts w:ascii="Arial" w:hAnsi="Arial" w:cs="Arial"/>
              </w:rPr>
            </w:pPr>
          </w:p>
        </w:tc>
      </w:tr>
      <w:tr w:rsidR="006E7788" w14:paraId="195E18CA" w14:textId="77777777" w:rsidTr="00C61D2E">
        <w:trPr>
          <w:gridAfter w:val="1"/>
          <w:wAfter w:w="29" w:type="dxa"/>
        </w:trPr>
        <w:tc>
          <w:tcPr>
            <w:tcW w:w="354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C61D2E">
        <w:trPr>
          <w:gridAfter w:val="1"/>
          <w:wAfter w:w="29" w:type="dxa"/>
        </w:trPr>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68" w:name="_BPDCD_172"/>
            <w:r w:rsidRPr="00530856">
              <w:rPr>
                <w:rFonts w:ascii="Arial" w:hAnsi="Arial" w:cs="Arial"/>
                <w:szCs w:val="22"/>
              </w:rPr>
              <w:t>;</w:t>
            </w:r>
            <w:bookmarkEnd w:id="168"/>
          </w:p>
        </w:tc>
      </w:tr>
      <w:tr w:rsidR="006E7788" w14:paraId="72807373" w14:textId="77777777" w:rsidTr="00C61D2E">
        <w:trPr>
          <w:gridAfter w:val="1"/>
          <w:wAfter w:w="29" w:type="dxa"/>
        </w:trPr>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69" w:name="_BPDCD_173"/>
            <w:r w:rsidRPr="00530856">
              <w:rPr>
                <w:rFonts w:ascii="Arial" w:hAnsi="Arial" w:cs="Arial"/>
                <w:szCs w:val="22"/>
                <w:lang w:val="en-US"/>
              </w:rPr>
              <w:t>;</w:t>
            </w:r>
            <w:bookmarkEnd w:id="169"/>
          </w:p>
        </w:tc>
      </w:tr>
      <w:tr w:rsidR="006E7788" w14:paraId="5092749F" w14:textId="77777777" w:rsidTr="00C61D2E">
        <w:trPr>
          <w:gridAfter w:val="1"/>
          <w:wAfter w:w="29" w:type="dxa"/>
        </w:trPr>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70" w:name="_BPDCD_174"/>
            <w:r w:rsidRPr="00530856">
              <w:rPr>
                <w:rFonts w:ascii="Arial" w:hAnsi="Arial" w:cs="Arial"/>
                <w:szCs w:val="22"/>
                <w:lang w:val="en-US"/>
              </w:rPr>
              <w:t>;</w:t>
            </w:r>
            <w:bookmarkEnd w:id="170"/>
          </w:p>
        </w:tc>
      </w:tr>
      <w:tr w:rsidR="006E7788" w14:paraId="1BE3089C" w14:textId="77777777" w:rsidTr="00C61D2E">
        <w:trPr>
          <w:gridAfter w:val="1"/>
          <w:wAfter w:w="29" w:type="dxa"/>
        </w:trPr>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71" w:name="_BPDCD_175"/>
            <w:r w:rsidRPr="00530856">
              <w:rPr>
                <w:rFonts w:ascii="Arial" w:hAnsi="Arial" w:cs="Arial"/>
                <w:szCs w:val="22"/>
                <w:lang w:val="en-US"/>
              </w:rPr>
              <w:t>;</w:t>
            </w:r>
            <w:bookmarkEnd w:id="171"/>
          </w:p>
        </w:tc>
      </w:tr>
      <w:tr w:rsidR="006E7788" w14:paraId="0225C6CF" w14:textId="77777777" w:rsidTr="00C61D2E">
        <w:trPr>
          <w:gridAfter w:val="1"/>
          <w:wAfter w:w="29" w:type="dxa"/>
        </w:trPr>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2" w:name="_BPDCD_176"/>
            <w:r w:rsidRPr="00530856">
              <w:rPr>
                <w:rFonts w:ascii="Arial" w:hAnsi="Arial" w:cs="Arial"/>
                <w:szCs w:val="22"/>
                <w:lang w:val="en-US"/>
              </w:rPr>
              <w:t>;</w:t>
            </w:r>
            <w:bookmarkEnd w:id="172"/>
          </w:p>
        </w:tc>
      </w:tr>
      <w:tr w:rsidR="006E7788" w14:paraId="5483C78F" w14:textId="77777777" w:rsidTr="00C61D2E">
        <w:trPr>
          <w:gridAfter w:val="1"/>
          <w:wAfter w:w="29" w:type="dxa"/>
        </w:trPr>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73" w:name="_BPDCD_177"/>
            <w:r w:rsidRPr="00530856">
              <w:rPr>
                <w:rFonts w:ascii="Arial" w:hAnsi="Arial" w:cs="Arial"/>
                <w:szCs w:val="22"/>
                <w:lang w:val="en-US"/>
              </w:rPr>
              <w:t>;</w:t>
            </w:r>
            <w:bookmarkEnd w:id="173"/>
          </w:p>
        </w:tc>
      </w:tr>
      <w:tr w:rsidR="006E7788" w14:paraId="30A2DDF8" w14:textId="77777777" w:rsidTr="00C61D2E">
        <w:trPr>
          <w:gridAfter w:val="1"/>
          <w:wAfter w:w="29" w:type="dxa"/>
        </w:trPr>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74" w:name="_BPDCD_178"/>
            <w:r w:rsidRPr="00E236F2">
              <w:rPr>
                <w:rFonts w:ascii="Arial" w:hAnsi="Arial" w:cs="Arial"/>
                <w:szCs w:val="22"/>
                <w:lang w:val="en-US"/>
              </w:rPr>
              <w:t>;</w:t>
            </w:r>
            <w:bookmarkEnd w:id="174"/>
          </w:p>
        </w:tc>
      </w:tr>
      <w:tr w:rsidR="006E7788" w14:paraId="418D630C" w14:textId="77777777" w:rsidTr="00C61D2E">
        <w:trPr>
          <w:gridAfter w:val="1"/>
          <w:wAfter w:w="29" w:type="dxa"/>
        </w:trPr>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75" w:name="_BPDCD_179"/>
            <w:r w:rsidRPr="00E236F2">
              <w:rPr>
                <w:rFonts w:ascii="Arial" w:hAnsi="Arial" w:cs="Arial"/>
                <w:szCs w:val="22"/>
                <w:lang w:val="en-US"/>
              </w:rPr>
              <w:t>;</w:t>
            </w:r>
            <w:bookmarkEnd w:id="175"/>
          </w:p>
        </w:tc>
      </w:tr>
      <w:tr w:rsidR="006E7788" w14:paraId="22842467" w14:textId="77777777" w:rsidTr="00C61D2E">
        <w:trPr>
          <w:gridAfter w:val="1"/>
          <w:wAfter w:w="29" w:type="dxa"/>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76" w:name="_BPDCD_180"/>
            <w:r w:rsidRPr="00E236F2">
              <w:rPr>
                <w:rFonts w:ascii="Arial" w:hAnsi="Arial" w:cs="Arial"/>
                <w:szCs w:val="22"/>
                <w:lang w:val="en-US"/>
              </w:rPr>
              <w:t>;</w:t>
            </w:r>
            <w:bookmarkEnd w:id="176"/>
          </w:p>
        </w:tc>
      </w:tr>
      <w:tr w:rsidR="006E7788" w14:paraId="4D11F411" w14:textId="77777777" w:rsidTr="00C61D2E">
        <w:trPr>
          <w:gridAfter w:val="1"/>
          <w:wAfter w:w="29" w:type="dxa"/>
        </w:trPr>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77" w:name="_BPDCD_181"/>
            <w:r w:rsidRPr="00E236F2">
              <w:rPr>
                <w:rFonts w:ascii="Arial" w:hAnsi="Arial" w:cs="Arial"/>
                <w:color w:val="0000FF"/>
                <w:szCs w:val="22"/>
                <w:lang w:val="en-US"/>
              </w:rPr>
              <w:t>;</w:t>
            </w:r>
            <w:bookmarkEnd w:id="177"/>
          </w:p>
        </w:tc>
      </w:tr>
      <w:tr w:rsidR="006E7788" w14:paraId="69614ED9" w14:textId="77777777" w:rsidTr="00C61D2E">
        <w:trPr>
          <w:gridAfter w:val="1"/>
          <w:wAfter w:w="29" w:type="dxa"/>
        </w:trPr>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78" w:name="_BPDCD_182"/>
            <w:r w:rsidRPr="00E236F2">
              <w:rPr>
                <w:rFonts w:ascii="Arial" w:hAnsi="Arial" w:cs="Arial"/>
                <w:szCs w:val="22"/>
                <w:lang w:val="en-US"/>
              </w:rPr>
              <w:t>;</w:t>
            </w:r>
            <w:bookmarkEnd w:id="178"/>
          </w:p>
        </w:tc>
      </w:tr>
      <w:tr w:rsidR="006E7788" w14:paraId="5BF83305" w14:textId="77777777" w:rsidTr="00C61D2E">
        <w:trPr>
          <w:gridAfter w:val="1"/>
          <w:wAfter w:w="29" w:type="dxa"/>
        </w:trPr>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79" w:name="_BPDCD_183"/>
            <w:r w:rsidRPr="00E236F2">
              <w:rPr>
                <w:rFonts w:ascii="Arial" w:hAnsi="Arial" w:cs="Arial"/>
                <w:szCs w:val="22"/>
                <w:lang w:val="en-US"/>
              </w:rPr>
              <w:t>;</w:t>
            </w:r>
            <w:bookmarkEnd w:id="179"/>
          </w:p>
        </w:tc>
      </w:tr>
      <w:tr w:rsidR="006E7788" w14:paraId="0A14C918" w14:textId="77777777" w:rsidTr="00C61D2E">
        <w:trPr>
          <w:gridAfter w:val="1"/>
          <w:wAfter w:w="29" w:type="dxa"/>
        </w:trPr>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C61D2E">
        <w:trPr>
          <w:gridAfter w:val="1"/>
          <w:wAfter w:w="29" w:type="dxa"/>
        </w:trPr>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C61D2E">
        <w:trPr>
          <w:gridAfter w:val="1"/>
          <w:wAfter w:w="29" w:type="dxa"/>
        </w:trPr>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C61D2E">
        <w:trPr>
          <w:gridAfter w:val="1"/>
          <w:wAfter w:w="29" w:type="dxa"/>
        </w:trPr>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 xml:space="preserve">Bilateral Connection </w:t>
            </w:r>
            <w:r>
              <w:rPr>
                <w:rFonts w:ascii="Arial" w:hAnsi="Arial" w:cs="Arial"/>
                <w:b/>
              </w:rPr>
              <w:lastRenderedPageBreak/>
              <w:t>Agreement</w:t>
            </w:r>
            <w:r>
              <w:rPr>
                <w:rFonts w:ascii="Arial" w:hAnsi="Arial" w:cs="Arial"/>
              </w:rPr>
              <w:t xml:space="preserve"> and ending in accordance with Clause 9 of that agreement; </w:t>
            </w:r>
          </w:p>
        </w:tc>
      </w:tr>
      <w:tr w:rsidR="006E7788" w14:paraId="5BE5F843" w14:textId="77777777" w:rsidTr="00C61D2E">
        <w:trPr>
          <w:gridAfter w:val="1"/>
          <w:wAfter w:w="29" w:type="dxa"/>
        </w:trPr>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lastRenderedPageBreak/>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C61D2E">
        <w:trPr>
          <w:gridAfter w:val="1"/>
          <w:wAfter w:w="29" w:type="dxa"/>
        </w:trPr>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C61D2E">
        <w:trPr>
          <w:gridAfter w:val="1"/>
          <w:wAfter w:w="29" w:type="dxa"/>
        </w:trPr>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80" w:name="_BPDCD_184"/>
            <w:r w:rsidRPr="00E236F2">
              <w:rPr>
                <w:rFonts w:ascii="Arial" w:hAnsi="Arial" w:cs="Arial"/>
              </w:rPr>
              <w:t>;</w:t>
            </w:r>
            <w:bookmarkEnd w:id="180"/>
          </w:p>
        </w:tc>
      </w:tr>
      <w:tr w:rsidR="006E7788" w14:paraId="47332BF2" w14:textId="77777777" w:rsidTr="00C61D2E">
        <w:trPr>
          <w:gridAfter w:val="1"/>
          <w:wAfter w:w="29" w:type="dxa"/>
        </w:trPr>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C61D2E">
        <w:trPr>
          <w:gridAfter w:val="1"/>
          <w:wAfter w:w="29" w:type="dxa"/>
        </w:trPr>
        <w:tc>
          <w:tcPr>
            <w:tcW w:w="3545" w:type="dxa"/>
            <w:shd w:val="clear" w:color="auto" w:fill="auto"/>
          </w:tcPr>
          <w:p w14:paraId="1129BCC2" w14:textId="74BB3E87" w:rsidR="006E7788" w:rsidRPr="00530856" w:rsidRDefault="006E7788" w:rsidP="006E7788">
            <w:pPr>
              <w:spacing w:after="240"/>
              <w:rPr>
                <w:rFonts w:ascii="Arial" w:hAnsi="Arial" w:cs="Arial"/>
                <w:b/>
                <w:bCs/>
              </w:rPr>
            </w:pPr>
            <w:bookmarkStart w:id="181" w:name="_BPDCI_185"/>
            <w:r w:rsidRPr="00530856">
              <w:rPr>
                <w:rFonts w:ascii="Arial" w:hAnsi="Arial" w:cs="Arial"/>
                <w:b/>
                <w:bCs/>
              </w:rPr>
              <w:t>"The Company Prescribed Level"</w:t>
            </w:r>
            <w:bookmarkEnd w:id="181"/>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182" w:name="_BPDCI_186"/>
            <w:r w:rsidRPr="00530856">
              <w:rPr>
                <w:rFonts w:ascii="Arial" w:hAnsi="Arial" w:cs="Arial"/>
              </w:rPr>
              <w:t xml:space="preserve">the forecast value of the regulatory asset value of </w:t>
            </w:r>
            <w:bookmarkStart w:id="183" w:name="_BPDCI_187"/>
            <w:bookmarkEnd w:id="182"/>
            <w:r>
              <w:rPr>
                <w:rFonts w:ascii="Arial" w:hAnsi="Arial" w:cs="Arial"/>
                <w:b/>
                <w:bCs/>
              </w:rPr>
              <w:t>NGET</w:t>
            </w:r>
            <w:r w:rsidRPr="00530856">
              <w:rPr>
                <w:rFonts w:ascii="Arial" w:hAnsi="Arial" w:cs="Arial"/>
              </w:rPr>
              <w:t xml:space="preserve"> </w:t>
            </w:r>
            <w:bookmarkStart w:id="184" w:name="_BPDCI_188"/>
            <w:bookmarkEnd w:id="183"/>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185" w:name="_BPDCI_189"/>
            <w:bookmarkEnd w:id="184"/>
            <w:r w:rsidRPr="00530856">
              <w:rPr>
                <w:rFonts w:ascii="Arial" w:hAnsi="Arial" w:cs="Arial"/>
              </w:rPr>
              <w:t xml:space="preserve">The Company </w:t>
            </w:r>
            <w:bookmarkStart w:id="186" w:name="_BPDCI_190"/>
            <w:bookmarkEnd w:id="185"/>
            <w:r w:rsidRPr="00530856">
              <w:rPr>
                <w:rFonts w:ascii="Arial" w:hAnsi="Arial" w:cs="Arial"/>
              </w:rPr>
              <w:t xml:space="preserve">– Transmission Owner Final Proposals" such values to be published on </w:t>
            </w:r>
            <w:bookmarkStart w:id="187" w:name="_BPDCI_191"/>
            <w:bookmarkEnd w:id="186"/>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88" w:name="_BPDCI_192"/>
            <w:bookmarkEnd w:id="187"/>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88"/>
          </w:p>
        </w:tc>
      </w:tr>
      <w:tr w:rsidR="006E7788" w14:paraId="33CB6FAE" w14:textId="77777777" w:rsidTr="00C61D2E">
        <w:trPr>
          <w:gridAfter w:val="1"/>
          <w:wAfter w:w="29" w:type="dxa"/>
        </w:trPr>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C61D2E">
        <w:trPr>
          <w:gridAfter w:val="1"/>
          <w:wAfter w:w="29" w:type="dxa"/>
        </w:trPr>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lastRenderedPageBreak/>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C61D2E">
        <w:trPr>
          <w:gridAfter w:val="1"/>
          <w:wAfter w:w="29" w:type="dxa"/>
        </w:trPr>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lastRenderedPageBreak/>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C61D2E">
        <w:trPr>
          <w:gridAfter w:val="1"/>
          <w:wAfter w:w="29" w:type="dxa"/>
        </w:trPr>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C61D2E">
        <w:trPr>
          <w:gridAfter w:val="1"/>
          <w:wAfter w:w="29" w:type="dxa"/>
        </w:trPr>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C61D2E">
        <w:trPr>
          <w:gridAfter w:val="1"/>
          <w:wAfter w:w="29" w:type="dxa"/>
        </w:trPr>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C61D2E">
        <w:trPr>
          <w:gridAfter w:val="1"/>
          <w:wAfter w:w="29" w:type="dxa"/>
        </w:trPr>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C61D2E">
        <w:trPr>
          <w:gridAfter w:val="1"/>
          <w:wAfter w:w="29" w:type="dxa"/>
        </w:trPr>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C61D2E">
        <w:trPr>
          <w:gridAfter w:val="1"/>
          <w:wAfter w:w="29" w:type="dxa"/>
        </w:trPr>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C61D2E">
        <w:trPr>
          <w:gridAfter w:val="1"/>
          <w:wAfter w:w="29" w:type="dxa"/>
        </w:trPr>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C61D2E">
        <w:trPr>
          <w:gridAfter w:val="1"/>
          <w:wAfter w:w="29" w:type="dxa"/>
        </w:trPr>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C61D2E">
        <w:trPr>
          <w:gridAfter w:val="1"/>
          <w:wAfter w:w="29" w:type="dxa"/>
        </w:trPr>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w:t>
            </w:r>
            <w:r>
              <w:rPr>
                <w:rFonts w:ascii="Arial" w:hAnsi="Arial" w:cs="Arial"/>
              </w:rPr>
              <w:lastRenderedPageBreak/>
              <w:t xml:space="preserve">the further development of the applicable </w:t>
            </w:r>
            <w:r>
              <w:rPr>
                <w:rFonts w:ascii="Arial" w:hAnsi="Arial" w:cs="Arial"/>
                <w:b/>
                <w:bCs/>
              </w:rPr>
              <w:t>Charging Methodologies</w:t>
            </w:r>
            <w:r>
              <w:rPr>
                <w:rFonts w:ascii="Arial" w:hAnsi="Arial" w:cs="Arial"/>
              </w:rPr>
              <w:t>;</w:t>
            </w:r>
          </w:p>
        </w:tc>
      </w:tr>
      <w:tr w:rsidR="006E7788" w14:paraId="35D649B2" w14:textId="77777777" w:rsidTr="00C61D2E">
        <w:trPr>
          <w:gridAfter w:val="1"/>
          <w:wAfter w:w="29" w:type="dxa"/>
        </w:trPr>
        <w:tc>
          <w:tcPr>
            <w:tcW w:w="3545" w:type="dxa"/>
          </w:tcPr>
          <w:p w14:paraId="4D7F1466" w14:textId="77777777" w:rsidR="006E7788" w:rsidRDefault="006E7788" w:rsidP="006E7788">
            <w:pPr>
              <w:pStyle w:val="BodyText"/>
              <w:rPr>
                <w:rFonts w:ascii="Arial" w:hAnsi="Arial" w:cs="Arial"/>
                <w:b/>
                <w:bCs/>
              </w:rPr>
            </w:pPr>
            <w:r>
              <w:rPr>
                <w:rFonts w:ascii="Arial" w:hAnsi="Arial"/>
                <w:b/>
              </w:rPr>
              <w:lastRenderedPageBreak/>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C61D2E">
        <w:trPr>
          <w:gridAfter w:val="1"/>
          <w:wAfter w:w="29" w:type="dxa"/>
        </w:trPr>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C61D2E">
        <w:trPr>
          <w:gridAfter w:val="1"/>
          <w:wAfter w:w="29" w:type="dxa"/>
        </w:trPr>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C61D2E">
        <w:trPr>
          <w:gridAfter w:val="1"/>
          <w:wAfter w:w="29" w:type="dxa"/>
        </w:trPr>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C61D2E">
        <w:trPr>
          <w:gridAfter w:val="1"/>
          <w:wAfter w:w="29" w:type="dxa"/>
        </w:trPr>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C61D2E">
        <w:trPr>
          <w:gridAfter w:val="1"/>
          <w:wAfter w:w="29" w:type="dxa"/>
        </w:trPr>
        <w:tc>
          <w:tcPr>
            <w:tcW w:w="354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677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C61D2E">
        <w:trPr>
          <w:gridAfter w:val="1"/>
          <w:wAfter w:w="29" w:type="dxa"/>
        </w:trPr>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C61D2E">
        <w:trPr>
          <w:gridAfter w:val="1"/>
          <w:wAfter w:w="29" w:type="dxa"/>
        </w:trPr>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C61D2E">
        <w:trPr>
          <w:gridAfter w:val="1"/>
          <w:wAfter w:w="29" w:type="dxa"/>
        </w:trPr>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C61D2E">
        <w:trPr>
          <w:gridAfter w:val="1"/>
          <w:wAfter w:w="29" w:type="dxa"/>
        </w:trPr>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00C61D2E">
        <w:trPr>
          <w:gridAfter w:val="1"/>
          <w:wAfter w:w="29" w:type="dxa"/>
        </w:trPr>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C61D2E">
        <w:trPr>
          <w:gridAfter w:val="1"/>
          <w:wAfter w:w="29" w:type="dxa"/>
        </w:trPr>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lastRenderedPageBreak/>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C61D2E">
        <w:trPr>
          <w:gridAfter w:val="1"/>
          <w:wAfter w:w="29" w:type="dxa"/>
        </w:trPr>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C61D2E">
        <w:trPr>
          <w:gridAfter w:val="1"/>
          <w:wAfter w:w="29" w:type="dxa"/>
        </w:trPr>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C61D2E">
        <w:trPr>
          <w:gridAfter w:val="1"/>
          <w:wAfter w:w="29" w:type="dxa"/>
        </w:trPr>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C61D2E">
        <w:trPr>
          <w:gridAfter w:val="1"/>
          <w:wAfter w:w="29" w:type="dxa"/>
        </w:trPr>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C61D2E">
        <w:tblPrEx>
          <w:tblCellMar>
            <w:left w:w="108" w:type="dxa"/>
            <w:right w:w="108" w:type="dxa"/>
          </w:tblCellMar>
        </w:tblPrEx>
        <w:trPr>
          <w:gridAfter w:val="1"/>
          <w:wAfter w:w="29" w:type="dxa"/>
        </w:trPr>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C61D2E">
        <w:tblPrEx>
          <w:tblCellMar>
            <w:left w:w="108" w:type="dxa"/>
            <w:right w:w="108" w:type="dxa"/>
          </w:tblCellMar>
        </w:tblPrEx>
        <w:trPr>
          <w:gridAfter w:val="1"/>
          <w:wAfter w:w="29" w:type="dxa"/>
        </w:trPr>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C61D2E">
        <w:tblPrEx>
          <w:tblCellMar>
            <w:left w:w="108" w:type="dxa"/>
            <w:right w:w="108" w:type="dxa"/>
          </w:tblCellMar>
        </w:tblPrEx>
        <w:trPr>
          <w:gridAfter w:val="1"/>
          <w:wAfter w:w="29" w:type="dxa"/>
        </w:trPr>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C61D2E">
        <w:trPr>
          <w:gridAfter w:val="1"/>
          <w:wAfter w:w="29" w:type="dxa"/>
        </w:trPr>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C61D2E">
        <w:trPr>
          <w:gridAfter w:val="1"/>
          <w:wAfter w:w="29" w:type="dxa"/>
        </w:trPr>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C61D2E">
        <w:trPr>
          <w:gridAfter w:val="1"/>
          <w:wAfter w:w="29" w:type="dxa"/>
        </w:trPr>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C61D2E">
        <w:trPr>
          <w:gridAfter w:val="1"/>
          <w:wAfter w:w="29" w:type="dxa"/>
        </w:trPr>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C61D2E">
        <w:trPr>
          <w:gridAfter w:val="1"/>
          <w:wAfter w:w="29" w:type="dxa"/>
        </w:trPr>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C61D2E">
        <w:trPr>
          <w:gridAfter w:val="1"/>
          <w:wAfter w:w="29" w:type="dxa"/>
        </w:trPr>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C61D2E">
        <w:trPr>
          <w:gridAfter w:val="1"/>
          <w:wAfter w:w="29" w:type="dxa"/>
        </w:trPr>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lastRenderedPageBreak/>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0CF6">
        <w:trPr>
          <w:gridAfter w:val="1"/>
          <w:wAfter w:w="29" w:type="dxa"/>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C61D2E">
        <w:trPr>
          <w:gridAfter w:val="1"/>
          <w:wAfter w:w="29" w:type="dxa"/>
        </w:trPr>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C61D2E">
        <w:trPr>
          <w:gridAfter w:val="1"/>
          <w:wAfter w:w="29" w:type="dxa"/>
        </w:trPr>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C61D2E">
        <w:trPr>
          <w:gridAfter w:val="1"/>
          <w:wAfter w:w="29" w:type="dxa"/>
        </w:trPr>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C61D2E">
        <w:trPr>
          <w:gridAfter w:val="1"/>
          <w:wAfter w:w="29" w:type="dxa"/>
        </w:trPr>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C61D2E">
        <w:trPr>
          <w:gridAfter w:val="1"/>
          <w:wAfter w:w="29" w:type="dxa"/>
        </w:trPr>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C61D2E">
        <w:trPr>
          <w:gridAfter w:val="1"/>
          <w:wAfter w:w="29" w:type="dxa"/>
        </w:trPr>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C61D2E">
        <w:trPr>
          <w:gridAfter w:val="1"/>
          <w:wAfter w:w="29" w:type="dxa"/>
        </w:trPr>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C61D2E">
        <w:trPr>
          <w:gridAfter w:val="1"/>
          <w:wAfter w:w="29" w:type="dxa"/>
        </w:trPr>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C61D2E">
        <w:trPr>
          <w:gridAfter w:val="1"/>
          <w:wAfter w:w="29" w:type="dxa"/>
        </w:trPr>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89" w:name="_BPDCD_198"/>
            <w:r w:rsidRPr="00530856">
              <w:rPr>
                <w:rFonts w:ascii="Arial Bold" w:hAnsi="Arial Bold" w:cs="Arial"/>
                <w:b/>
                <w:bCs/>
              </w:rPr>
              <w:t xml:space="preserve">The Company </w:t>
            </w:r>
            <w:bookmarkEnd w:id="189"/>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C61D2E">
        <w:trPr>
          <w:gridAfter w:val="1"/>
          <w:wAfter w:w="29" w:type="dxa"/>
        </w:trPr>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 xml:space="preserve">loads which have characteristics which are significantly different from those of the normal range of domestic, commercial and </w:t>
            </w:r>
            <w:r>
              <w:rPr>
                <w:rFonts w:ascii="Arial" w:hAnsi="Arial" w:cs="Arial"/>
              </w:rPr>
              <w:lastRenderedPageBreak/>
              <w:t>industrial loads (including loads which vary considerably in duration or magnitude)</w:t>
            </w:r>
            <w:bookmarkStart w:id="190" w:name="_BPDCD_199"/>
            <w:r w:rsidRPr="00530856">
              <w:rPr>
                <w:rFonts w:ascii="Arial" w:hAnsi="Arial" w:cs="Arial"/>
                <w:color w:val="0000FF"/>
              </w:rPr>
              <w:t>;</w:t>
            </w:r>
            <w:r>
              <w:rPr>
                <w:rFonts w:ascii="Arial" w:hAnsi="Arial" w:cs="Arial"/>
                <w:color w:val="0000FF"/>
                <w:u w:val="double"/>
              </w:rPr>
              <w:t xml:space="preserve"> </w:t>
            </w:r>
            <w:bookmarkEnd w:id="190"/>
          </w:p>
        </w:tc>
      </w:tr>
      <w:tr w:rsidR="006E7788" w14:paraId="5171EDF6" w14:textId="77777777" w:rsidTr="00C61D2E">
        <w:trPr>
          <w:gridAfter w:val="1"/>
          <w:wAfter w:w="29" w:type="dxa"/>
        </w:trPr>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lastRenderedPageBreak/>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C61D2E">
        <w:trPr>
          <w:gridAfter w:val="1"/>
          <w:wAfter w:w="29" w:type="dxa"/>
        </w:trPr>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C61D2E">
        <w:trPr>
          <w:gridAfter w:val="1"/>
          <w:wAfter w:w="29" w:type="dxa"/>
        </w:trPr>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C61D2E">
        <w:trPr>
          <w:gridAfter w:val="1"/>
          <w:wAfter w:w="29" w:type="dxa"/>
        </w:trPr>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ofthe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00C61D2E">
        <w:trPr>
          <w:gridAfter w:val="1"/>
          <w:wAfter w:w="29" w:type="dxa"/>
        </w:trPr>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91" w:name="_BPDCD_200"/>
            <w:r w:rsidRPr="00530856">
              <w:rPr>
                <w:rFonts w:ascii="Arial" w:hAnsi="Arial" w:cs="Arial"/>
              </w:rPr>
              <w:t>14</w:t>
            </w:r>
            <w:bookmarkEnd w:id="191"/>
            <w:r>
              <w:rPr>
                <w:rFonts w:ascii="Arial" w:hAnsi="Arial" w:cs="Arial"/>
              </w:rPr>
              <w:t>;</w:t>
            </w:r>
          </w:p>
        </w:tc>
      </w:tr>
      <w:tr w:rsidR="006E7788" w14:paraId="4F5E3755" w14:textId="77777777" w:rsidTr="00C61D2E">
        <w:trPr>
          <w:gridAfter w:val="1"/>
          <w:wAfter w:w="29" w:type="dxa"/>
        </w:trPr>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C61D2E">
        <w:trPr>
          <w:gridAfter w:val="1"/>
          <w:wAfter w:w="29" w:type="dxa"/>
        </w:trPr>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C61D2E">
        <w:trPr>
          <w:gridAfter w:val="1"/>
          <w:wAfter w:w="29" w:type="dxa"/>
        </w:trPr>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C61D2E">
        <w:trPr>
          <w:gridAfter w:val="1"/>
          <w:wAfter w:w="29" w:type="dxa"/>
        </w:trPr>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C61D2E">
        <w:trPr>
          <w:gridAfter w:val="1"/>
          <w:wAfter w:w="29" w:type="dxa"/>
        </w:trPr>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C61D2E">
        <w:trPr>
          <w:gridAfter w:val="1"/>
          <w:wAfter w:w="29" w:type="dxa"/>
        </w:trPr>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lastRenderedPageBreak/>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C61D2E">
        <w:trPr>
          <w:gridAfter w:val="1"/>
          <w:wAfter w:w="29" w:type="dxa"/>
        </w:trPr>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77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C61D2E">
        <w:trPr>
          <w:gridAfter w:val="1"/>
          <w:wAfter w:w="29" w:type="dxa"/>
        </w:trPr>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C61D2E">
        <w:trPr>
          <w:gridAfter w:val="1"/>
          <w:wAfter w:w="29" w:type="dxa"/>
        </w:trPr>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C61D2E">
        <w:trPr>
          <w:gridAfter w:val="1"/>
          <w:wAfter w:w="29" w:type="dxa"/>
        </w:trPr>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C61D2E">
        <w:trPr>
          <w:gridAfter w:val="1"/>
          <w:wAfter w:w="29" w:type="dxa"/>
        </w:trPr>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C61D2E">
        <w:trPr>
          <w:gridAfter w:val="1"/>
          <w:wAfter w:w="29" w:type="dxa"/>
        </w:trPr>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C61D2E">
        <w:trPr>
          <w:gridAfter w:val="1"/>
          <w:wAfter w:w="29" w:type="dxa"/>
        </w:trPr>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2" w:name="_BPDCD_201"/>
            <w:r w:rsidRPr="007454CC">
              <w:rPr>
                <w:rFonts w:ascii="Arial Bold" w:hAnsi="Arial Bold" w:cs="Arial"/>
                <w:b/>
                <w:bCs/>
              </w:rPr>
              <w:t>The Company</w:t>
            </w:r>
            <w:r w:rsidRPr="007454CC">
              <w:rPr>
                <w:rFonts w:ascii="Arial" w:hAnsi="Arial" w:cs="Arial"/>
              </w:rPr>
              <w:t xml:space="preserve"> </w:t>
            </w:r>
            <w:bookmarkEnd w:id="192"/>
            <w:r w:rsidRPr="007454CC">
              <w:rPr>
                <w:rFonts w:ascii="Arial" w:hAnsi="Arial" w:cs="Arial"/>
              </w:rPr>
              <w:t>as calculated in accordance with Paragraph 3.26;</w:t>
            </w:r>
          </w:p>
        </w:tc>
      </w:tr>
      <w:tr w:rsidR="00132183" w14:paraId="5AA2277C" w14:textId="77777777" w:rsidTr="00C61D2E">
        <w:trPr>
          <w:gridAfter w:val="1"/>
          <w:wAfter w:w="29" w:type="dxa"/>
        </w:trPr>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C61D2E">
        <w:trPr>
          <w:gridAfter w:val="1"/>
          <w:wAfter w:w="29" w:type="dxa"/>
        </w:trPr>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w:t>
            </w:r>
            <w:r w:rsidRPr="006E0BC8">
              <w:rPr>
                <w:rFonts w:ascii="Arial" w:hAnsi="Arial" w:cs="Arial"/>
                <w:szCs w:val="22"/>
              </w:rPr>
              <w:lastRenderedPageBreak/>
              <w:t xml:space="preserve">(or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C61D2E">
        <w:trPr>
          <w:gridAfter w:val="1"/>
          <w:wAfter w:w="29" w:type="dxa"/>
        </w:trPr>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lastRenderedPageBreak/>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C61D2E">
        <w:trPr>
          <w:gridAfter w:val="1"/>
          <w:wAfter w:w="29" w:type="dxa"/>
        </w:trPr>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C61D2E">
        <w:trPr>
          <w:gridAfter w:val="1"/>
          <w:wAfter w:w="29" w:type="dxa"/>
        </w:trPr>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C61D2E">
        <w:trPr>
          <w:gridAfter w:val="1"/>
          <w:wAfter w:w="29" w:type="dxa"/>
        </w:trPr>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C61D2E">
        <w:trPr>
          <w:gridAfter w:val="1"/>
          <w:wAfter w:w="29" w:type="dxa"/>
        </w:trPr>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C61D2E">
        <w:trPr>
          <w:gridAfter w:val="1"/>
          <w:wAfter w:w="29" w:type="dxa"/>
        </w:trPr>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3" w:name="_BPDCD_202"/>
            <w:r w:rsidRPr="00E236F2">
              <w:rPr>
                <w:rFonts w:ascii="Arial" w:hAnsi="Arial" w:cs="Arial"/>
              </w:rPr>
              <w:t>;</w:t>
            </w:r>
            <w:bookmarkEnd w:id="193"/>
          </w:p>
        </w:tc>
      </w:tr>
      <w:tr w:rsidR="006E7788" w14:paraId="09F37121" w14:textId="77777777" w:rsidTr="00C61D2E">
        <w:trPr>
          <w:gridAfter w:val="1"/>
          <w:wAfter w:w="29" w:type="dxa"/>
        </w:trPr>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194" w:name="_BPDCD_203"/>
            <w:r w:rsidRPr="00E236F2">
              <w:rPr>
                <w:rFonts w:ascii="Arial" w:hAnsi="Arial" w:cs="Arial"/>
              </w:rPr>
              <w:t>;</w:t>
            </w:r>
            <w:bookmarkEnd w:id="194"/>
          </w:p>
        </w:tc>
      </w:tr>
      <w:tr w:rsidR="006E7788" w14:paraId="0D5FDBB0" w14:textId="77777777" w:rsidTr="00C61D2E">
        <w:trPr>
          <w:gridAfter w:val="1"/>
          <w:wAfter w:w="29" w:type="dxa"/>
        </w:trPr>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195" w:name="_BPDCD_204"/>
            <w:r w:rsidRPr="00530856">
              <w:rPr>
                <w:rFonts w:ascii="Arial" w:hAnsi="Arial" w:cs="Arial"/>
              </w:rPr>
              <w:t>;</w:t>
            </w:r>
            <w:bookmarkEnd w:id="195"/>
          </w:p>
          <w:p w14:paraId="659E84F7" w14:textId="77777777" w:rsidR="006E7788" w:rsidRDefault="006E7788" w:rsidP="006E7788">
            <w:pPr>
              <w:pStyle w:val="BodyText"/>
              <w:jc w:val="both"/>
              <w:rPr>
                <w:rFonts w:ascii="Arial" w:hAnsi="Arial" w:cs="Arial"/>
              </w:rPr>
            </w:pPr>
          </w:p>
        </w:tc>
      </w:tr>
      <w:tr w:rsidR="006E7788" w14:paraId="455AAED3" w14:textId="77777777" w:rsidTr="00C61D2E">
        <w:trPr>
          <w:gridAfter w:val="1"/>
          <w:wAfter w:w="29" w:type="dxa"/>
        </w:trPr>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lastRenderedPageBreak/>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C61D2E">
        <w:trPr>
          <w:gridAfter w:val="1"/>
          <w:wAfter w:w="29" w:type="dxa"/>
        </w:trPr>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C61D2E">
        <w:trPr>
          <w:gridAfter w:val="1"/>
          <w:wAfter w:w="29" w:type="dxa"/>
        </w:trPr>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C61D2E">
        <w:trPr>
          <w:gridAfter w:val="1"/>
          <w:wAfter w:w="29" w:type="dxa"/>
        </w:trPr>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C61D2E">
        <w:trPr>
          <w:gridAfter w:val="1"/>
          <w:wAfter w:w="29" w:type="dxa"/>
        </w:trPr>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C61D2E">
        <w:trPr>
          <w:gridAfter w:val="1"/>
          <w:wAfter w:w="29" w:type="dxa"/>
        </w:trPr>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C61D2E">
        <w:trPr>
          <w:gridAfter w:val="1"/>
          <w:wAfter w:w="29" w:type="dxa"/>
        </w:trPr>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C61D2E">
        <w:trPr>
          <w:gridAfter w:val="1"/>
          <w:wAfter w:w="29" w:type="dxa"/>
        </w:trPr>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C61D2E">
        <w:trPr>
          <w:gridAfter w:val="1"/>
          <w:wAfter w:w="29" w:type="dxa"/>
        </w:trPr>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C61D2E">
        <w:trPr>
          <w:gridAfter w:val="1"/>
          <w:wAfter w:w="29" w:type="dxa"/>
        </w:trPr>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C61D2E">
        <w:trPr>
          <w:gridAfter w:val="1"/>
          <w:wAfter w:w="29" w:type="dxa"/>
        </w:trPr>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C61D2E">
        <w:trPr>
          <w:gridAfter w:val="1"/>
          <w:wAfter w:w="29" w:type="dxa"/>
          <w:trHeight w:val="1201"/>
        </w:trPr>
        <w:tc>
          <w:tcPr>
            <w:tcW w:w="3545" w:type="dxa"/>
          </w:tcPr>
          <w:p w14:paraId="2D275E2C" w14:textId="7A65420E" w:rsidR="006E7788" w:rsidRDefault="006E7788" w:rsidP="006E7788">
            <w:pPr>
              <w:pStyle w:val="BodyText"/>
              <w:rPr>
                <w:rFonts w:ascii="Arial" w:hAnsi="Arial" w:cs="Arial"/>
                <w:b/>
                <w:bCs/>
                <w:lang w:val="en-US"/>
              </w:rPr>
            </w:pPr>
            <w:bookmarkStart w:id="196"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196"/>
          </w:p>
        </w:tc>
        <w:tc>
          <w:tcPr>
            <w:tcW w:w="6775" w:type="dxa"/>
          </w:tcPr>
          <w:p w14:paraId="5A549174" w14:textId="6169EC87" w:rsidR="006E7788" w:rsidRDefault="006E7788" w:rsidP="006E7788">
            <w:pPr>
              <w:pStyle w:val="BodyText"/>
              <w:jc w:val="both"/>
              <w:rPr>
                <w:rFonts w:ascii="Arial" w:hAnsi="Arial" w:cs="Arial"/>
              </w:rPr>
            </w:pPr>
            <w:bookmarkStart w:id="197" w:name="_BPDCD_206"/>
            <w:bookmarkStart w:id="198" w:name="_DV_C29"/>
            <w:r w:rsidRPr="00530856">
              <w:rPr>
                <w:rStyle w:val="DeltaViewInsertion"/>
                <w:rFonts w:ascii="Arial" w:hAnsi="Arial" w:cs="Arial"/>
                <w:color w:val="auto"/>
                <w:u w:val="none"/>
              </w:rPr>
              <w:t xml:space="preserve">as </w:t>
            </w:r>
            <w:bookmarkEnd w:id="197"/>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198"/>
          </w:p>
        </w:tc>
      </w:tr>
      <w:tr w:rsidR="006E7788" w14:paraId="60F2A4AB" w14:textId="77777777" w:rsidTr="00C61D2E">
        <w:trPr>
          <w:gridAfter w:val="1"/>
          <w:wAfter w:w="29" w:type="dxa"/>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199" w:name="_BPDCD_207"/>
            <w:r w:rsidRPr="00530856">
              <w:rPr>
                <w:rStyle w:val="DeltaViewInsertion"/>
                <w:rFonts w:ascii="Arial" w:hAnsi="Arial" w:cs="Arial"/>
                <w:b/>
                <w:bCs/>
                <w:color w:val="auto"/>
                <w:u w:val="none"/>
              </w:rPr>
              <w:t xml:space="preserve">Workgroup </w:t>
            </w:r>
            <w:bookmarkStart w:id="200" w:name="_DV_M8"/>
            <w:bookmarkEnd w:id="199"/>
            <w:bookmarkEnd w:id="200"/>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01" w:name="_DV_M9"/>
            <w:bookmarkEnd w:id="201"/>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2"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3" w:name="_DV_M10"/>
            <w:bookmarkEnd w:id="202"/>
            <w:bookmarkEnd w:id="203"/>
            <w:r w:rsidRPr="00530856">
              <w:rPr>
                <w:rFonts w:ascii="Arial" w:hAnsi="Arial" w:cs="Arial"/>
              </w:rPr>
              <w:t xml:space="preserve"> </w:t>
            </w:r>
            <w:r w:rsidRPr="00530856">
              <w:rPr>
                <w:rFonts w:ascii="Arial" w:hAnsi="Arial" w:cs="Arial"/>
                <w:b/>
                <w:bCs/>
              </w:rPr>
              <w:t xml:space="preserve">Workgroup Alternative CUSC Modification </w:t>
            </w:r>
            <w:bookmarkStart w:id="204" w:name="_BPDCI_208"/>
            <w:bookmarkStart w:id="205" w:name="_DV_C21"/>
            <w:r w:rsidRPr="00530856">
              <w:rPr>
                <w:rFonts w:ascii="Arial" w:hAnsi="Arial" w:cs="Arial"/>
                <w:bCs/>
              </w:rPr>
              <w:t>to</w:t>
            </w:r>
            <w:r w:rsidRPr="00530856">
              <w:rPr>
                <w:rFonts w:ascii="Arial" w:hAnsi="Arial" w:cs="Arial"/>
                <w:b/>
                <w:bCs/>
              </w:rPr>
              <w:t xml:space="preserve"> </w:t>
            </w:r>
            <w:bookmarkEnd w:id="204"/>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06" w:name="_DV_X17"/>
            <w:bookmarkStart w:id="207" w:name="_DV_C22"/>
            <w:bookmarkEnd w:id="205"/>
            <w:r w:rsidRPr="00530856">
              <w:rPr>
                <w:rStyle w:val="DeltaViewMoveDestination"/>
                <w:rFonts w:ascii="Arial" w:hAnsi="Arial" w:cs="Arial"/>
                <w:color w:val="auto"/>
                <w:u w:val="none"/>
              </w:rPr>
              <w:t xml:space="preserve">which contains the information </w:t>
            </w:r>
            <w:bookmarkStart w:id="208" w:name="_DV_C23"/>
            <w:bookmarkEnd w:id="206"/>
            <w:bookmarkEnd w:id="207"/>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09" w:name="_DV_M11"/>
            <w:bookmarkEnd w:id="208"/>
            <w:bookmarkEnd w:id="209"/>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C61D2E">
        <w:trPr>
          <w:gridAfter w:val="1"/>
          <w:wAfter w:w="29" w:type="dxa"/>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lastRenderedPageBreak/>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10" w:name="_BPDCD_211"/>
            <w:r w:rsidRPr="00530856">
              <w:rPr>
                <w:rFonts w:ascii="Arial" w:hAnsi="Arial" w:cs="Arial"/>
              </w:rPr>
              <w:t xml:space="preserve">an </w:t>
            </w:r>
            <w:bookmarkEnd w:id="210"/>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11"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2" w:name="_DV_M12"/>
            <w:bookmarkEnd w:id="211"/>
            <w:bookmarkEnd w:id="212"/>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3" w:name="_DV_C26"/>
            <w:r w:rsidRPr="00530856">
              <w:rPr>
                <w:rStyle w:val="DeltaViewInsertion"/>
                <w:rFonts w:ascii="Arial" w:hAnsi="Arial" w:cs="Arial"/>
                <w:color w:val="auto"/>
                <w:u w:val="none"/>
              </w:rPr>
              <w:t>majority of the</w:t>
            </w:r>
            <w:bookmarkStart w:id="214" w:name="_DV_M13"/>
            <w:bookmarkEnd w:id="213"/>
            <w:bookmarkEnd w:id="214"/>
            <w:r w:rsidRPr="00530856">
              <w:rPr>
                <w:rFonts w:ascii="Arial" w:hAnsi="Arial" w:cs="Arial"/>
              </w:rPr>
              <w:t xml:space="preserve"> members</w:t>
            </w:r>
            <w:bookmarkStart w:id="215"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16" w:name="_DV_M14"/>
            <w:bookmarkEnd w:id="215"/>
            <w:bookmarkEnd w:id="216"/>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0C51C" w14:textId="77777777" w:rsidR="001B6C8C" w:rsidRDefault="001B6C8C">
      <w:r>
        <w:separator/>
      </w:r>
    </w:p>
  </w:endnote>
  <w:endnote w:type="continuationSeparator" w:id="0">
    <w:p w14:paraId="7B25B469" w14:textId="77777777" w:rsidR="001B6C8C" w:rsidRDefault="001B6C8C">
      <w:r>
        <w:continuationSeparator/>
      </w:r>
    </w:p>
  </w:endnote>
  <w:endnote w:type="continuationNotice" w:id="1">
    <w:p w14:paraId="0A94CC39" w14:textId="77777777" w:rsidR="001B6C8C" w:rsidRDefault="001B6C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4F6C4AB6" w:rsidR="00BA40C9" w:rsidRDefault="00BA40C9" w:rsidP="00666647">
    <w:pPr>
      <w:autoSpaceDE w:val="0"/>
      <w:autoSpaceDN w:val="0"/>
      <w:adjustRightInd w:val="0"/>
      <w:ind w:right="-852"/>
      <w:jc w:val="right"/>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BE067B">
      <w:rPr>
        <w:rFonts w:ascii="Arial" w:hAnsi="Arial" w:cs="Arial"/>
        <w:sz w:val="20"/>
        <w:szCs w:val="20"/>
        <w:lang w:eastAsia="en-GB"/>
      </w:rPr>
      <w:t>6</w:t>
    </w:r>
    <w:r w:rsidR="00CB4D79">
      <w:rPr>
        <w:rFonts w:ascii="Arial" w:hAnsi="Arial" w:cs="Arial"/>
        <w:sz w:val="20"/>
        <w:szCs w:val="20"/>
        <w:lang w:eastAsia="en-GB"/>
      </w:rPr>
      <w:t xml:space="preserve"> </w:t>
    </w:r>
    <w:r w:rsidR="00F04FDF">
      <w:rPr>
        <w:rFonts w:ascii="Arial" w:hAnsi="Arial" w:cs="Arial"/>
        <w:sz w:val="20"/>
        <w:szCs w:val="20"/>
        <w:lang w:eastAsia="en-GB"/>
      </w:rPr>
      <w:t>01 April</w:t>
    </w:r>
    <w:r w:rsidR="002A088A">
      <w:rPr>
        <w:rFonts w:ascii="Arial" w:hAnsi="Arial" w:cs="Arial"/>
        <w:sz w:val="20"/>
        <w:szCs w:val="20"/>
        <w:lang w:eastAsia="en-GB"/>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497E4" w14:textId="77777777" w:rsidR="001B6C8C" w:rsidRDefault="001B6C8C">
      <w:r>
        <w:separator/>
      </w:r>
    </w:p>
  </w:footnote>
  <w:footnote w:type="continuationSeparator" w:id="0">
    <w:p w14:paraId="1F724D8E" w14:textId="77777777" w:rsidR="001B6C8C" w:rsidRDefault="001B6C8C">
      <w:r>
        <w:continuationSeparator/>
      </w:r>
    </w:p>
  </w:footnote>
  <w:footnote w:type="continuationNotice" w:id="1">
    <w:p w14:paraId="0B34D97A" w14:textId="77777777" w:rsidR="001B6C8C" w:rsidRDefault="001B6C8C"/>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2B119B5F"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BE067B">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359FB09" w:rsidR="00AE3A4F" w:rsidRDefault="00AE3A4F" w:rsidP="00AE3A4F">
    <w:pPr>
      <w:pStyle w:val="Header"/>
    </w:pPr>
    <w:r>
      <w:tab/>
    </w:r>
    <w:r>
      <w:rPr>
        <w:rFonts w:ascii="Arial" w:hAnsi="Arial" w:cs="Arial"/>
        <w:sz w:val="20"/>
      </w:rPr>
      <w:t>CUSC v1.</w:t>
    </w:r>
    <w:r w:rsidR="002A088A">
      <w:rPr>
        <w:rFonts w:ascii="Arial" w:hAnsi="Arial" w:cs="Arial"/>
        <w:sz w:val="20"/>
      </w:rPr>
      <w:t>9</w:t>
    </w:r>
    <w:r w:rsidR="00BE067B">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MOXc7hwsTF4NWcrAEWmGpzzuD8ofXyDkpILDkJC4zD9Z9vjNve4EHZ5Ei47N4Pe1JcV+eqdXVfBeTxCO2SRv4w==" w:salt="wkdJRYcFb06uRHyEPLDGcg=="/>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0DF1"/>
    <w:rsid w:val="00011499"/>
    <w:rsid w:val="000117E4"/>
    <w:rsid w:val="0001323D"/>
    <w:rsid w:val="000150E8"/>
    <w:rsid w:val="000201F7"/>
    <w:rsid w:val="00022137"/>
    <w:rsid w:val="00022A63"/>
    <w:rsid w:val="00022DEC"/>
    <w:rsid w:val="00024F58"/>
    <w:rsid w:val="00027F0D"/>
    <w:rsid w:val="00033B4A"/>
    <w:rsid w:val="00042B66"/>
    <w:rsid w:val="00042B77"/>
    <w:rsid w:val="00055BA9"/>
    <w:rsid w:val="000560BA"/>
    <w:rsid w:val="000567DD"/>
    <w:rsid w:val="00057D3C"/>
    <w:rsid w:val="00057E03"/>
    <w:rsid w:val="000616C2"/>
    <w:rsid w:val="00062C0A"/>
    <w:rsid w:val="00062FF6"/>
    <w:rsid w:val="000632ED"/>
    <w:rsid w:val="000705E0"/>
    <w:rsid w:val="00075E76"/>
    <w:rsid w:val="00077047"/>
    <w:rsid w:val="00081AAD"/>
    <w:rsid w:val="00091B4E"/>
    <w:rsid w:val="0009409D"/>
    <w:rsid w:val="00097F4B"/>
    <w:rsid w:val="000A17E9"/>
    <w:rsid w:val="000A1921"/>
    <w:rsid w:val="000A2E14"/>
    <w:rsid w:val="000A3FD7"/>
    <w:rsid w:val="000A641B"/>
    <w:rsid w:val="000B1274"/>
    <w:rsid w:val="000B328D"/>
    <w:rsid w:val="000B536C"/>
    <w:rsid w:val="000B5BC4"/>
    <w:rsid w:val="000C1197"/>
    <w:rsid w:val="000C2D12"/>
    <w:rsid w:val="000C6231"/>
    <w:rsid w:val="000C6BE2"/>
    <w:rsid w:val="000D097E"/>
    <w:rsid w:val="000D40DF"/>
    <w:rsid w:val="000E0CA1"/>
    <w:rsid w:val="000E213B"/>
    <w:rsid w:val="000E387A"/>
    <w:rsid w:val="000E6212"/>
    <w:rsid w:val="000F1B4B"/>
    <w:rsid w:val="000F31AD"/>
    <w:rsid w:val="000F78AD"/>
    <w:rsid w:val="00100F8E"/>
    <w:rsid w:val="00101EC2"/>
    <w:rsid w:val="001022E6"/>
    <w:rsid w:val="0010627E"/>
    <w:rsid w:val="001132D4"/>
    <w:rsid w:val="001166E9"/>
    <w:rsid w:val="0012448A"/>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B6C8C"/>
    <w:rsid w:val="001C08C9"/>
    <w:rsid w:val="001C0C62"/>
    <w:rsid w:val="001C24DF"/>
    <w:rsid w:val="001C2507"/>
    <w:rsid w:val="001C2560"/>
    <w:rsid w:val="001C2C3A"/>
    <w:rsid w:val="001C7267"/>
    <w:rsid w:val="001D72CA"/>
    <w:rsid w:val="001D7803"/>
    <w:rsid w:val="001D7F87"/>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267F"/>
    <w:rsid w:val="00243A12"/>
    <w:rsid w:val="00247A78"/>
    <w:rsid w:val="00247C73"/>
    <w:rsid w:val="0025279F"/>
    <w:rsid w:val="00253DEE"/>
    <w:rsid w:val="00254053"/>
    <w:rsid w:val="002573C0"/>
    <w:rsid w:val="00257721"/>
    <w:rsid w:val="00260A77"/>
    <w:rsid w:val="002652AC"/>
    <w:rsid w:val="00265F13"/>
    <w:rsid w:val="00266B0E"/>
    <w:rsid w:val="00272095"/>
    <w:rsid w:val="00282781"/>
    <w:rsid w:val="00283339"/>
    <w:rsid w:val="0028619E"/>
    <w:rsid w:val="00297EE4"/>
    <w:rsid w:val="002A088A"/>
    <w:rsid w:val="002A13DF"/>
    <w:rsid w:val="002A1FD3"/>
    <w:rsid w:val="002A66B2"/>
    <w:rsid w:val="002B1569"/>
    <w:rsid w:val="002B193F"/>
    <w:rsid w:val="002B1EE8"/>
    <w:rsid w:val="002B44D3"/>
    <w:rsid w:val="002B51E6"/>
    <w:rsid w:val="002B5A24"/>
    <w:rsid w:val="002B5E88"/>
    <w:rsid w:val="002B7977"/>
    <w:rsid w:val="002C3B7E"/>
    <w:rsid w:val="002C4C69"/>
    <w:rsid w:val="002C7E03"/>
    <w:rsid w:val="002D0F5A"/>
    <w:rsid w:val="002D1E6F"/>
    <w:rsid w:val="002D5EF7"/>
    <w:rsid w:val="002E20D5"/>
    <w:rsid w:val="002E4452"/>
    <w:rsid w:val="002F0DA2"/>
    <w:rsid w:val="002F3AEF"/>
    <w:rsid w:val="00300623"/>
    <w:rsid w:val="00304DC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2C62"/>
    <w:rsid w:val="00373088"/>
    <w:rsid w:val="00373D88"/>
    <w:rsid w:val="003758D7"/>
    <w:rsid w:val="00375C70"/>
    <w:rsid w:val="00380239"/>
    <w:rsid w:val="00380A4F"/>
    <w:rsid w:val="0038685E"/>
    <w:rsid w:val="00387189"/>
    <w:rsid w:val="0039011C"/>
    <w:rsid w:val="0039031E"/>
    <w:rsid w:val="00390428"/>
    <w:rsid w:val="00391453"/>
    <w:rsid w:val="00397964"/>
    <w:rsid w:val="003A1547"/>
    <w:rsid w:val="003A2C33"/>
    <w:rsid w:val="003A3C38"/>
    <w:rsid w:val="003A5082"/>
    <w:rsid w:val="003A7390"/>
    <w:rsid w:val="003A7A97"/>
    <w:rsid w:val="003A7BED"/>
    <w:rsid w:val="003B22FA"/>
    <w:rsid w:val="003B2757"/>
    <w:rsid w:val="003B31C1"/>
    <w:rsid w:val="003B36B1"/>
    <w:rsid w:val="003B4281"/>
    <w:rsid w:val="003B6004"/>
    <w:rsid w:val="003B6E7E"/>
    <w:rsid w:val="003C1EC9"/>
    <w:rsid w:val="003C5874"/>
    <w:rsid w:val="003D338C"/>
    <w:rsid w:val="003D36AD"/>
    <w:rsid w:val="003D5B5F"/>
    <w:rsid w:val="003D62D3"/>
    <w:rsid w:val="003D703C"/>
    <w:rsid w:val="003E22B2"/>
    <w:rsid w:val="003E5677"/>
    <w:rsid w:val="003E5726"/>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03E"/>
    <w:rsid w:val="00467A5D"/>
    <w:rsid w:val="00471AA1"/>
    <w:rsid w:val="00473A97"/>
    <w:rsid w:val="00474723"/>
    <w:rsid w:val="00475CC7"/>
    <w:rsid w:val="00476479"/>
    <w:rsid w:val="00485979"/>
    <w:rsid w:val="00490AB5"/>
    <w:rsid w:val="004958D8"/>
    <w:rsid w:val="00496C8D"/>
    <w:rsid w:val="004A1AFF"/>
    <w:rsid w:val="004A318C"/>
    <w:rsid w:val="004A3465"/>
    <w:rsid w:val="004A3D84"/>
    <w:rsid w:val="004A5AA3"/>
    <w:rsid w:val="004A757D"/>
    <w:rsid w:val="004A7982"/>
    <w:rsid w:val="004A7A8B"/>
    <w:rsid w:val="004B0C57"/>
    <w:rsid w:val="004B6504"/>
    <w:rsid w:val="004C08E0"/>
    <w:rsid w:val="004C2C98"/>
    <w:rsid w:val="004C54B2"/>
    <w:rsid w:val="004C79EC"/>
    <w:rsid w:val="004C7A9B"/>
    <w:rsid w:val="004D0F5D"/>
    <w:rsid w:val="004D1A33"/>
    <w:rsid w:val="004D379C"/>
    <w:rsid w:val="004D3892"/>
    <w:rsid w:val="004D504B"/>
    <w:rsid w:val="004D5A11"/>
    <w:rsid w:val="004D7064"/>
    <w:rsid w:val="004E4C04"/>
    <w:rsid w:val="004F01B0"/>
    <w:rsid w:val="004F2D47"/>
    <w:rsid w:val="004F3CF6"/>
    <w:rsid w:val="004F74CE"/>
    <w:rsid w:val="005065C0"/>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73326"/>
    <w:rsid w:val="0057340A"/>
    <w:rsid w:val="0057457E"/>
    <w:rsid w:val="00577F6C"/>
    <w:rsid w:val="005806AB"/>
    <w:rsid w:val="00585526"/>
    <w:rsid w:val="00585A61"/>
    <w:rsid w:val="005865FA"/>
    <w:rsid w:val="00586792"/>
    <w:rsid w:val="00594DD2"/>
    <w:rsid w:val="005A01D9"/>
    <w:rsid w:val="005A2122"/>
    <w:rsid w:val="005A2DD3"/>
    <w:rsid w:val="005A3444"/>
    <w:rsid w:val="005A4259"/>
    <w:rsid w:val="005A52BD"/>
    <w:rsid w:val="005A6F5C"/>
    <w:rsid w:val="005A7196"/>
    <w:rsid w:val="005B061B"/>
    <w:rsid w:val="005B0784"/>
    <w:rsid w:val="005D09EC"/>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7AB"/>
    <w:rsid w:val="00631AF2"/>
    <w:rsid w:val="00633F2D"/>
    <w:rsid w:val="006417B5"/>
    <w:rsid w:val="00642115"/>
    <w:rsid w:val="00650014"/>
    <w:rsid w:val="0065217F"/>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32A4"/>
    <w:rsid w:val="007246A8"/>
    <w:rsid w:val="00731875"/>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6226B"/>
    <w:rsid w:val="00766A3D"/>
    <w:rsid w:val="00772C50"/>
    <w:rsid w:val="00775A31"/>
    <w:rsid w:val="00780105"/>
    <w:rsid w:val="00780E94"/>
    <w:rsid w:val="00784688"/>
    <w:rsid w:val="00785A07"/>
    <w:rsid w:val="00787855"/>
    <w:rsid w:val="00791A57"/>
    <w:rsid w:val="00793A7E"/>
    <w:rsid w:val="00795E2A"/>
    <w:rsid w:val="007A30B8"/>
    <w:rsid w:val="007A5136"/>
    <w:rsid w:val="007A54B4"/>
    <w:rsid w:val="007B002F"/>
    <w:rsid w:val="007B075C"/>
    <w:rsid w:val="007B50DB"/>
    <w:rsid w:val="007C03D8"/>
    <w:rsid w:val="007C3726"/>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5C7"/>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203"/>
    <w:rsid w:val="008654EE"/>
    <w:rsid w:val="00866DA9"/>
    <w:rsid w:val="00882E85"/>
    <w:rsid w:val="008832B3"/>
    <w:rsid w:val="00885CA5"/>
    <w:rsid w:val="00887324"/>
    <w:rsid w:val="00890CE9"/>
    <w:rsid w:val="00897BC6"/>
    <w:rsid w:val="008A02FE"/>
    <w:rsid w:val="008A1AA0"/>
    <w:rsid w:val="008A2129"/>
    <w:rsid w:val="008A5A0E"/>
    <w:rsid w:val="008A5A96"/>
    <w:rsid w:val="008B3708"/>
    <w:rsid w:val="008B5329"/>
    <w:rsid w:val="008C05C1"/>
    <w:rsid w:val="008C1840"/>
    <w:rsid w:val="008C19D0"/>
    <w:rsid w:val="008C398B"/>
    <w:rsid w:val="008C5098"/>
    <w:rsid w:val="008C52F3"/>
    <w:rsid w:val="008C55D2"/>
    <w:rsid w:val="008C5892"/>
    <w:rsid w:val="008C5BB8"/>
    <w:rsid w:val="008D13D5"/>
    <w:rsid w:val="008D2736"/>
    <w:rsid w:val="008D2E20"/>
    <w:rsid w:val="008D4233"/>
    <w:rsid w:val="008D54EE"/>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6109A"/>
    <w:rsid w:val="009625ED"/>
    <w:rsid w:val="00966E95"/>
    <w:rsid w:val="00967F6F"/>
    <w:rsid w:val="00976E4F"/>
    <w:rsid w:val="00977D54"/>
    <w:rsid w:val="00984406"/>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4388"/>
    <w:rsid w:val="009C59C0"/>
    <w:rsid w:val="009C6F58"/>
    <w:rsid w:val="009D117E"/>
    <w:rsid w:val="009D15BA"/>
    <w:rsid w:val="009D3627"/>
    <w:rsid w:val="009D49E6"/>
    <w:rsid w:val="009D64A1"/>
    <w:rsid w:val="009E15E7"/>
    <w:rsid w:val="009E28E8"/>
    <w:rsid w:val="009E5B36"/>
    <w:rsid w:val="009E620A"/>
    <w:rsid w:val="009E79CD"/>
    <w:rsid w:val="009E7A7A"/>
    <w:rsid w:val="009F0D25"/>
    <w:rsid w:val="009F4267"/>
    <w:rsid w:val="009F42CA"/>
    <w:rsid w:val="009F6636"/>
    <w:rsid w:val="009F6BF6"/>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6E6F"/>
    <w:rsid w:val="00A47926"/>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5B3C"/>
    <w:rsid w:val="00AA6ED0"/>
    <w:rsid w:val="00AB21BF"/>
    <w:rsid w:val="00AB30EC"/>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57FD0"/>
    <w:rsid w:val="00B60E4B"/>
    <w:rsid w:val="00B610C7"/>
    <w:rsid w:val="00B61528"/>
    <w:rsid w:val="00B63799"/>
    <w:rsid w:val="00B66123"/>
    <w:rsid w:val="00B71C7C"/>
    <w:rsid w:val="00B739A8"/>
    <w:rsid w:val="00B73CDA"/>
    <w:rsid w:val="00B74A4C"/>
    <w:rsid w:val="00B75C44"/>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71A6"/>
    <w:rsid w:val="00BB12B5"/>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11654"/>
    <w:rsid w:val="00C11EB9"/>
    <w:rsid w:val="00C126E2"/>
    <w:rsid w:val="00C13242"/>
    <w:rsid w:val="00C13369"/>
    <w:rsid w:val="00C153CD"/>
    <w:rsid w:val="00C15E4B"/>
    <w:rsid w:val="00C17D6A"/>
    <w:rsid w:val="00C3272F"/>
    <w:rsid w:val="00C33398"/>
    <w:rsid w:val="00C342C8"/>
    <w:rsid w:val="00C34A6B"/>
    <w:rsid w:val="00C363DD"/>
    <w:rsid w:val="00C36864"/>
    <w:rsid w:val="00C3797C"/>
    <w:rsid w:val="00C40E91"/>
    <w:rsid w:val="00C41037"/>
    <w:rsid w:val="00C426C0"/>
    <w:rsid w:val="00C436F1"/>
    <w:rsid w:val="00C444F9"/>
    <w:rsid w:val="00C463B9"/>
    <w:rsid w:val="00C52077"/>
    <w:rsid w:val="00C53DA3"/>
    <w:rsid w:val="00C61D2E"/>
    <w:rsid w:val="00C632AB"/>
    <w:rsid w:val="00C6487F"/>
    <w:rsid w:val="00C64D09"/>
    <w:rsid w:val="00C65245"/>
    <w:rsid w:val="00C656A2"/>
    <w:rsid w:val="00C706F2"/>
    <w:rsid w:val="00C72704"/>
    <w:rsid w:val="00C72F80"/>
    <w:rsid w:val="00C76584"/>
    <w:rsid w:val="00C7681C"/>
    <w:rsid w:val="00C82406"/>
    <w:rsid w:val="00C86D6C"/>
    <w:rsid w:val="00C86E3D"/>
    <w:rsid w:val="00C906A8"/>
    <w:rsid w:val="00C906AA"/>
    <w:rsid w:val="00C95B84"/>
    <w:rsid w:val="00CA0FBD"/>
    <w:rsid w:val="00CA228C"/>
    <w:rsid w:val="00CB01CD"/>
    <w:rsid w:val="00CB03FF"/>
    <w:rsid w:val="00CB4D79"/>
    <w:rsid w:val="00CB65D6"/>
    <w:rsid w:val="00CC1A3E"/>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7CE"/>
    <w:rsid w:val="00D52BE0"/>
    <w:rsid w:val="00D52E54"/>
    <w:rsid w:val="00D54AF1"/>
    <w:rsid w:val="00D578BF"/>
    <w:rsid w:val="00D61665"/>
    <w:rsid w:val="00D62155"/>
    <w:rsid w:val="00D634EB"/>
    <w:rsid w:val="00D63D05"/>
    <w:rsid w:val="00D66FF4"/>
    <w:rsid w:val="00D67FBB"/>
    <w:rsid w:val="00D72015"/>
    <w:rsid w:val="00D73C12"/>
    <w:rsid w:val="00D74934"/>
    <w:rsid w:val="00D81737"/>
    <w:rsid w:val="00D85EC1"/>
    <w:rsid w:val="00D86274"/>
    <w:rsid w:val="00D863E8"/>
    <w:rsid w:val="00D92D7D"/>
    <w:rsid w:val="00D92EBB"/>
    <w:rsid w:val="00D94CDF"/>
    <w:rsid w:val="00D97854"/>
    <w:rsid w:val="00DA285E"/>
    <w:rsid w:val="00DA3D8D"/>
    <w:rsid w:val="00DA5B44"/>
    <w:rsid w:val="00DB3543"/>
    <w:rsid w:val="00DC0672"/>
    <w:rsid w:val="00DC4C6A"/>
    <w:rsid w:val="00DC5D2E"/>
    <w:rsid w:val="00DC7763"/>
    <w:rsid w:val="00DD0277"/>
    <w:rsid w:val="00DD2114"/>
    <w:rsid w:val="00DD63C3"/>
    <w:rsid w:val="00DD6DD0"/>
    <w:rsid w:val="00DE3AF2"/>
    <w:rsid w:val="00DE41AF"/>
    <w:rsid w:val="00DE668F"/>
    <w:rsid w:val="00DE6839"/>
    <w:rsid w:val="00DF0664"/>
    <w:rsid w:val="00E000A3"/>
    <w:rsid w:val="00E018DF"/>
    <w:rsid w:val="00E04415"/>
    <w:rsid w:val="00E0566F"/>
    <w:rsid w:val="00E05710"/>
    <w:rsid w:val="00E05B15"/>
    <w:rsid w:val="00E07FEE"/>
    <w:rsid w:val="00E10881"/>
    <w:rsid w:val="00E109BD"/>
    <w:rsid w:val="00E11654"/>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3724"/>
    <w:rsid w:val="00E55EF3"/>
    <w:rsid w:val="00E61CCC"/>
    <w:rsid w:val="00E6393A"/>
    <w:rsid w:val="00E65E8A"/>
    <w:rsid w:val="00E729DE"/>
    <w:rsid w:val="00E74A8C"/>
    <w:rsid w:val="00E7557D"/>
    <w:rsid w:val="00E80BA9"/>
    <w:rsid w:val="00E81653"/>
    <w:rsid w:val="00E9014E"/>
    <w:rsid w:val="00E9318F"/>
    <w:rsid w:val="00E937B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3B70"/>
    <w:rsid w:val="00EF502A"/>
    <w:rsid w:val="00EF5A30"/>
    <w:rsid w:val="00EF6586"/>
    <w:rsid w:val="00EF71FD"/>
    <w:rsid w:val="00F00E91"/>
    <w:rsid w:val="00F01F66"/>
    <w:rsid w:val="00F04DF0"/>
    <w:rsid w:val="00F04FDF"/>
    <w:rsid w:val="00F05086"/>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1E49"/>
    <w:rsid w:val="00FC26A1"/>
    <w:rsid w:val="00FC550B"/>
    <w:rsid w:val="00FC5A53"/>
    <w:rsid w:val="00FD0CD3"/>
    <w:rsid w:val="00FD3C5D"/>
    <w:rsid w:val="00FD47D9"/>
    <w:rsid w:val="00FD64AF"/>
    <w:rsid w:val="00FD6AAD"/>
    <w:rsid w:val="00FD7E2A"/>
    <w:rsid w:val="00FE11B0"/>
    <w:rsid w:val="00FE1424"/>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64C9A-7C85-4C93-B4FC-E881251ED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27164</Words>
  <Characters>154840</Characters>
  <Application>Microsoft Office Word</Application>
  <DocSecurity>8</DocSecurity>
  <Lines>1290</Lines>
  <Paragraphs>363</Paragraphs>
  <ScaleCrop>false</ScaleCrop>
  <HeadingPairs>
    <vt:vector size="2" baseType="variant">
      <vt:variant>
        <vt:lpstr>Title</vt:lpstr>
      </vt:variant>
      <vt:variant>
        <vt:i4>1</vt:i4>
      </vt:variant>
    </vt:vector>
  </HeadingPairs>
  <TitlesOfParts>
    <vt:vector size="1" baseType="lpstr">
      <vt:lpstr>CUSC Section 11 Interpretation and Def v1.91 27 November 2023 RGA</vt:lpstr>
    </vt:vector>
  </TitlesOfParts>
  <LinksUpToDate>false</LinksUpToDate>
  <CharactersWithSpaces>181641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2014-03-31T15:51:00Z</cp:lastPrinted>
  <dcterms:created xsi:type="dcterms:W3CDTF">2024-04-12T09:09:00Z</dcterms:created>
  <dcterms:modified xsi:type="dcterms:W3CDTF">2024-04-15T11:59:00Z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